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79968" w14:textId="42A69DBC" w:rsidR="008323B7" w:rsidRPr="007C625C" w:rsidRDefault="008323B7" w:rsidP="00606127">
      <w:pPr>
        <w:pStyle w:val="eelnumrge"/>
        <w:rPr>
          <w:rFonts w:asciiTheme="minorHAnsi" w:hAnsiTheme="minorHAnsi" w:cstheme="minorHAnsi"/>
        </w:rPr>
      </w:pPr>
      <w:r w:rsidRPr="007C625C">
        <w:rPr>
          <w:rFonts w:asciiTheme="minorHAnsi" w:hAnsiTheme="minorHAnsi" w:cstheme="minorHAnsi"/>
        </w:rPr>
        <w:t>EELNÕU</w:t>
      </w:r>
    </w:p>
    <w:p w14:paraId="121346D3" w14:textId="46D5E1B8" w:rsidR="00090AC8" w:rsidRPr="007C625C" w:rsidRDefault="003E7B2C" w:rsidP="00606127">
      <w:pPr>
        <w:pStyle w:val="eelnumrge"/>
        <w:rPr>
          <w:rFonts w:asciiTheme="minorHAnsi" w:hAnsiTheme="minorHAnsi" w:cstheme="minorHAnsi"/>
        </w:rPr>
      </w:pPr>
      <w:r>
        <w:rPr>
          <w:rFonts w:asciiTheme="minorHAnsi" w:hAnsiTheme="minorHAnsi" w:cstheme="minorHAnsi"/>
        </w:rPr>
        <w:t>1</w:t>
      </w:r>
      <w:r w:rsidR="001C128C">
        <w:rPr>
          <w:rFonts w:asciiTheme="minorHAnsi" w:hAnsiTheme="minorHAnsi" w:cstheme="minorHAnsi"/>
        </w:rPr>
        <w:t>9</w:t>
      </w:r>
      <w:r w:rsidR="00090AC8" w:rsidRPr="007C625C">
        <w:rPr>
          <w:rFonts w:asciiTheme="minorHAnsi" w:hAnsiTheme="minorHAnsi" w:cstheme="minorHAnsi"/>
        </w:rPr>
        <w:t>.0</w:t>
      </w:r>
      <w:r w:rsidR="00665934" w:rsidRPr="007C625C">
        <w:rPr>
          <w:rFonts w:asciiTheme="minorHAnsi" w:hAnsiTheme="minorHAnsi" w:cstheme="minorHAnsi"/>
        </w:rPr>
        <w:t>8</w:t>
      </w:r>
      <w:r w:rsidR="00090AC8" w:rsidRPr="007C625C">
        <w:rPr>
          <w:rFonts w:asciiTheme="minorHAnsi" w:hAnsiTheme="minorHAnsi" w:cstheme="minorHAnsi"/>
        </w:rPr>
        <w:t>.2024</w:t>
      </w:r>
    </w:p>
    <w:p w14:paraId="7D24B4A3" w14:textId="77777777" w:rsidR="00090AC8" w:rsidRPr="007C625C" w:rsidRDefault="00090AC8" w:rsidP="00606127">
      <w:pPr>
        <w:pStyle w:val="eelnumrge"/>
        <w:rPr>
          <w:rFonts w:asciiTheme="minorHAnsi" w:hAnsiTheme="minorHAnsi" w:cstheme="minorHAnsi"/>
        </w:rPr>
      </w:pPr>
    </w:p>
    <w:p w14:paraId="36FE4609" w14:textId="5B20FA6E" w:rsidR="008323B7" w:rsidRPr="00E45BD8" w:rsidRDefault="008323B7" w:rsidP="00606127">
      <w:pPr>
        <w:pStyle w:val="Vahedeta"/>
        <w:jc w:val="center"/>
        <w:rPr>
          <w:rFonts w:cstheme="minorHAnsi"/>
          <w:b/>
          <w:bCs/>
          <w:sz w:val="32"/>
          <w:szCs w:val="32"/>
        </w:rPr>
      </w:pPr>
      <w:bookmarkStart w:id="0" w:name="_Hlk172890146"/>
      <w:r w:rsidRPr="00E45BD8">
        <w:rPr>
          <w:rFonts w:cstheme="minorHAnsi"/>
          <w:b/>
          <w:bCs/>
          <w:sz w:val="32"/>
          <w:szCs w:val="32"/>
        </w:rPr>
        <w:t>Elektrituruseaduse</w:t>
      </w:r>
      <w:r w:rsidR="003605ED" w:rsidRPr="00E45BD8">
        <w:rPr>
          <w:rFonts w:cstheme="minorHAnsi"/>
          <w:b/>
          <w:bCs/>
          <w:sz w:val="32"/>
          <w:szCs w:val="32"/>
        </w:rPr>
        <w:t xml:space="preserve"> ja energiamajanduse korralduse seaduse</w:t>
      </w:r>
      <w:r w:rsidRPr="00E45BD8">
        <w:rPr>
          <w:rFonts w:cstheme="minorHAnsi"/>
          <w:b/>
          <w:bCs/>
          <w:sz w:val="32"/>
          <w:szCs w:val="32"/>
        </w:rPr>
        <w:t xml:space="preserve"> muutmise seadus</w:t>
      </w:r>
    </w:p>
    <w:bookmarkEnd w:id="0"/>
    <w:p w14:paraId="53D19C50" w14:textId="77777777" w:rsidR="008323B7" w:rsidRPr="007C625C" w:rsidRDefault="008323B7" w:rsidP="00606127">
      <w:pPr>
        <w:pStyle w:val="Vahedeta"/>
        <w:jc w:val="center"/>
        <w:rPr>
          <w:rFonts w:cstheme="minorHAnsi"/>
          <w:b/>
          <w:bCs/>
          <w:sz w:val="24"/>
          <w:szCs w:val="24"/>
        </w:rPr>
      </w:pPr>
    </w:p>
    <w:p w14:paraId="6C1B13DC" w14:textId="199002F0" w:rsidR="000855FB" w:rsidRPr="007C625C" w:rsidRDefault="008323B7" w:rsidP="00606127">
      <w:pPr>
        <w:pStyle w:val="Vahedeta"/>
        <w:jc w:val="both"/>
        <w:rPr>
          <w:rFonts w:cstheme="minorHAnsi"/>
          <w:b/>
          <w:sz w:val="24"/>
          <w:szCs w:val="24"/>
        </w:rPr>
      </w:pPr>
      <w:r w:rsidRPr="007C625C">
        <w:rPr>
          <w:rFonts w:cstheme="minorHAnsi"/>
          <w:b/>
          <w:sz w:val="24"/>
          <w:szCs w:val="24"/>
        </w:rPr>
        <w:t>§ 1. Elektrituruseaduse muutmine</w:t>
      </w:r>
    </w:p>
    <w:p w14:paraId="14AD4B21" w14:textId="77777777" w:rsidR="005963ED" w:rsidRPr="007C625C" w:rsidRDefault="005963ED" w:rsidP="00606127">
      <w:pPr>
        <w:pStyle w:val="Vahedeta"/>
        <w:jc w:val="both"/>
        <w:rPr>
          <w:rFonts w:cstheme="minorHAnsi"/>
          <w:sz w:val="24"/>
          <w:szCs w:val="24"/>
        </w:rPr>
      </w:pPr>
    </w:p>
    <w:p w14:paraId="0623342C" w14:textId="06AF1828" w:rsidR="008323B7" w:rsidRPr="007C625C" w:rsidRDefault="008323B7" w:rsidP="00606127">
      <w:pPr>
        <w:pStyle w:val="SLONormal"/>
        <w:spacing w:before="0" w:after="0"/>
        <w:rPr>
          <w:rFonts w:asciiTheme="minorHAnsi" w:hAnsiTheme="minorHAnsi" w:cstheme="minorHAnsi"/>
          <w:lang w:val="et-EE"/>
        </w:rPr>
      </w:pPr>
      <w:r w:rsidRPr="007C625C">
        <w:rPr>
          <w:rFonts w:asciiTheme="minorHAnsi" w:hAnsiTheme="minorHAnsi" w:cstheme="minorHAnsi"/>
          <w:lang w:val="et-EE"/>
        </w:rPr>
        <w:t>Elektrituruseaduses tehakse järgmised muudatused:</w:t>
      </w:r>
    </w:p>
    <w:p w14:paraId="4F24163A" w14:textId="77777777" w:rsidR="005F19A7" w:rsidRPr="007C625C" w:rsidRDefault="005F19A7" w:rsidP="00606127">
      <w:pPr>
        <w:spacing w:after="0"/>
        <w:rPr>
          <w:rFonts w:asciiTheme="minorHAnsi" w:hAnsiTheme="minorHAnsi" w:cstheme="minorHAnsi"/>
          <w:b/>
          <w:bCs/>
        </w:rPr>
      </w:pPr>
    </w:p>
    <w:p w14:paraId="03788F37" w14:textId="74198326" w:rsidR="005963ED" w:rsidRPr="007C625C" w:rsidRDefault="005047E7" w:rsidP="00606127">
      <w:pPr>
        <w:pStyle w:val="Pealkiri3"/>
        <w:shd w:val="clear" w:color="auto" w:fill="FFFFFF"/>
        <w:spacing w:before="0"/>
        <w:rPr>
          <w:rStyle w:val="Tugev"/>
          <w:rFonts w:asciiTheme="minorHAnsi" w:eastAsiaTheme="minorHAnsi" w:hAnsiTheme="minorHAnsi" w:cstheme="minorHAnsi"/>
          <w:b w:val="0"/>
          <w:bCs w:val="0"/>
          <w:color w:val="auto"/>
        </w:rPr>
      </w:pPr>
      <w:r w:rsidRPr="007C625C">
        <w:rPr>
          <w:rStyle w:val="Tugev"/>
          <w:rFonts w:asciiTheme="minorHAnsi" w:hAnsiTheme="minorHAnsi" w:cstheme="minorHAnsi"/>
          <w:color w:val="000000"/>
          <w:bdr w:val="none" w:sz="0" w:space="0" w:color="auto" w:frame="1"/>
        </w:rPr>
        <w:t>1)</w:t>
      </w:r>
      <w:r w:rsidRPr="007C625C">
        <w:rPr>
          <w:rStyle w:val="Tugev"/>
          <w:rFonts w:asciiTheme="minorHAnsi" w:hAnsiTheme="minorHAnsi" w:cstheme="minorHAnsi"/>
          <w:b w:val="0"/>
          <w:bCs w:val="0"/>
          <w:color w:val="000000"/>
          <w:bdr w:val="none" w:sz="0" w:space="0" w:color="auto" w:frame="1"/>
        </w:rPr>
        <w:t xml:space="preserve"> </w:t>
      </w:r>
      <w:r w:rsidR="001F65B1" w:rsidRPr="007C625C">
        <w:rPr>
          <w:rStyle w:val="Tugev"/>
          <w:rFonts w:asciiTheme="minorHAnsi" w:hAnsiTheme="minorHAnsi" w:cstheme="minorHAnsi"/>
          <w:b w:val="0"/>
          <w:bCs w:val="0"/>
          <w:color w:val="000000"/>
          <w:bdr w:val="none" w:sz="0" w:space="0" w:color="auto" w:frame="1"/>
        </w:rPr>
        <w:t>paragrahvi</w:t>
      </w:r>
      <w:r w:rsidR="00C07E6D" w:rsidRPr="007C625C">
        <w:rPr>
          <w:rStyle w:val="Tugev"/>
          <w:rFonts w:asciiTheme="minorHAnsi" w:hAnsiTheme="minorHAnsi" w:cstheme="minorHAnsi"/>
          <w:b w:val="0"/>
          <w:bCs w:val="0"/>
          <w:color w:val="000000"/>
          <w:bdr w:val="none" w:sz="0" w:space="0" w:color="auto" w:frame="1"/>
        </w:rPr>
        <w:t xml:space="preserve"> </w:t>
      </w:r>
      <w:r w:rsidR="00CF2AB3" w:rsidRPr="007C625C">
        <w:rPr>
          <w:rStyle w:val="Tugev"/>
          <w:rFonts w:asciiTheme="minorHAnsi" w:hAnsiTheme="minorHAnsi" w:cstheme="minorHAnsi"/>
          <w:b w:val="0"/>
          <w:bCs w:val="0"/>
          <w:color w:val="000000"/>
          <w:bdr w:val="none" w:sz="0" w:space="0" w:color="auto" w:frame="1"/>
        </w:rPr>
        <w:t xml:space="preserve">58 </w:t>
      </w:r>
      <w:r w:rsidR="005963ED" w:rsidRPr="007C625C">
        <w:rPr>
          <w:rStyle w:val="Tugev"/>
          <w:rFonts w:asciiTheme="minorHAnsi" w:hAnsiTheme="minorHAnsi" w:cstheme="minorHAnsi"/>
          <w:b w:val="0"/>
          <w:bCs w:val="0"/>
          <w:color w:val="000000"/>
          <w:bdr w:val="none" w:sz="0" w:space="0" w:color="auto" w:frame="1"/>
        </w:rPr>
        <w:t>täiendatakse lõi</w:t>
      </w:r>
      <w:r w:rsidR="001F65B1" w:rsidRPr="007C625C">
        <w:rPr>
          <w:rStyle w:val="Tugev"/>
          <w:rFonts w:asciiTheme="minorHAnsi" w:hAnsiTheme="minorHAnsi" w:cstheme="minorHAnsi"/>
          <w:b w:val="0"/>
          <w:bCs w:val="0"/>
          <w:color w:val="000000"/>
          <w:bdr w:val="none" w:sz="0" w:space="0" w:color="auto" w:frame="1"/>
        </w:rPr>
        <w:t>getega</w:t>
      </w:r>
      <w:r w:rsidR="005963ED" w:rsidRPr="007C625C">
        <w:rPr>
          <w:rStyle w:val="Tugev"/>
          <w:rFonts w:asciiTheme="minorHAnsi" w:hAnsiTheme="minorHAnsi" w:cstheme="minorHAnsi"/>
          <w:b w:val="0"/>
          <w:bCs w:val="0"/>
          <w:color w:val="000000"/>
          <w:bdr w:val="none" w:sz="0" w:space="0" w:color="auto" w:frame="1"/>
        </w:rPr>
        <w:t xml:space="preserve"> </w:t>
      </w:r>
      <w:r w:rsidR="00CF2AB3" w:rsidRPr="007C625C">
        <w:rPr>
          <w:rStyle w:val="Tugev"/>
          <w:rFonts w:asciiTheme="minorHAnsi" w:hAnsiTheme="minorHAnsi" w:cstheme="minorHAnsi"/>
          <w:b w:val="0"/>
          <w:bCs w:val="0"/>
          <w:color w:val="000000"/>
          <w:bdr w:val="none" w:sz="0" w:space="0" w:color="auto" w:frame="1"/>
        </w:rPr>
        <w:t>2</w:t>
      </w:r>
      <w:r w:rsidR="005963ED" w:rsidRPr="007C625C">
        <w:rPr>
          <w:rStyle w:val="Tugev"/>
          <w:rFonts w:asciiTheme="minorHAnsi" w:hAnsiTheme="minorHAnsi" w:cstheme="minorHAnsi"/>
          <w:b w:val="0"/>
          <w:bCs w:val="0"/>
          <w:color w:val="000000"/>
          <w:bdr w:val="none" w:sz="0" w:space="0" w:color="auto" w:frame="1"/>
          <w:vertAlign w:val="superscript"/>
        </w:rPr>
        <w:t>2</w:t>
      </w:r>
      <w:r w:rsidR="001F65B1" w:rsidRPr="007C625C">
        <w:rPr>
          <w:rStyle w:val="Tugev"/>
          <w:rFonts w:asciiTheme="minorHAnsi" w:hAnsiTheme="minorHAnsi" w:cstheme="minorHAnsi"/>
          <w:b w:val="0"/>
          <w:bCs w:val="0"/>
          <w:color w:val="000000"/>
          <w:bdr w:val="none" w:sz="0" w:space="0" w:color="auto" w:frame="1"/>
        </w:rPr>
        <w:t xml:space="preserve"> ja </w:t>
      </w:r>
      <w:r w:rsidR="001F65B1" w:rsidRPr="007C625C">
        <w:rPr>
          <w:rFonts w:asciiTheme="minorHAnsi" w:hAnsiTheme="minorHAnsi" w:cstheme="minorHAnsi"/>
        </w:rPr>
        <w:t>2</w:t>
      </w:r>
      <w:r w:rsidR="001F65B1" w:rsidRPr="007C625C">
        <w:rPr>
          <w:rFonts w:asciiTheme="minorHAnsi" w:hAnsiTheme="minorHAnsi" w:cstheme="minorHAnsi"/>
          <w:vertAlign w:val="superscript"/>
        </w:rPr>
        <w:t>3</w:t>
      </w:r>
      <w:r w:rsidR="00CF2AB3" w:rsidRPr="007C625C">
        <w:rPr>
          <w:rStyle w:val="Tugev"/>
          <w:rFonts w:asciiTheme="minorHAnsi" w:hAnsiTheme="minorHAnsi" w:cstheme="minorHAnsi"/>
          <w:b w:val="0"/>
          <w:bCs w:val="0"/>
          <w:color w:val="000000"/>
          <w:bdr w:val="none" w:sz="0" w:space="0" w:color="auto" w:frame="1"/>
        </w:rPr>
        <w:t xml:space="preserve"> </w:t>
      </w:r>
      <w:r w:rsidR="005963ED" w:rsidRPr="007C625C">
        <w:rPr>
          <w:rStyle w:val="Tugev"/>
          <w:rFonts w:asciiTheme="minorHAnsi" w:hAnsiTheme="minorHAnsi" w:cstheme="minorHAnsi"/>
          <w:b w:val="0"/>
          <w:bCs w:val="0"/>
          <w:color w:val="000000"/>
          <w:bdr w:val="none" w:sz="0" w:space="0" w:color="auto" w:frame="1"/>
        </w:rPr>
        <w:t>järgmises sõnastuses:</w:t>
      </w:r>
    </w:p>
    <w:p w14:paraId="0F1F10CA" w14:textId="77777777" w:rsidR="00E46D77" w:rsidRDefault="00E46D77" w:rsidP="00606127">
      <w:pPr>
        <w:pStyle w:val="Pealkiri3"/>
        <w:shd w:val="clear" w:color="auto" w:fill="FFFFFF"/>
        <w:spacing w:before="0"/>
        <w:rPr>
          <w:rStyle w:val="Tugev"/>
          <w:rFonts w:asciiTheme="minorHAnsi" w:hAnsiTheme="minorHAnsi" w:cstheme="minorHAnsi"/>
          <w:b w:val="0"/>
          <w:bCs w:val="0"/>
          <w:color w:val="000000"/>
          <w:bdr w:val="none" w:sz="0" w:space="0" w:color="auto" w:frame="1"/>
        </w:rPr>
      </w:pPr>
    </w:p>
    <w:p w14:paraId="5D47AF82" w14:textId="5FF1186C" w:rsidR="0055600B" w:rsidRPr="007C625C" w:rsidRDefault="005963ED" w:rsidP="00606127">
      <w:pPr>
        <w:pStyle w:val="Pealkiri3"/>
        <w:shd w:val="clear" w:color="auto" w:fill="FFFFFF"/>
        <w:spacing w:before="0"/>
        <w:rPr>
          <w:rFonts w:asciiTheme="minorHAnsi" w:hAnsiTheme="minorHAnsi" w:cstheme="minorHAnsi"/>
        </w:rPr>
      </w:pPr>
      <w:bookmarkStart w:id="1" w:name="_Hlk177634276"/>
      <w:r w:rsidRPr="007C625C">
        <w:rPr>
          <w:rStyle w:val="Tugev"/>
          <w:rFonts w:asciiTheme="minorHAnsi" w:hAnsiTheme="minorHAnsi" w:cstheme="minorHAnsi"/>
          <w:b w:val="0"/>
          <w:bCs w:val="0"/>
          <w:color w:val="000000"/>
          <w:bdr w:val="none" w:sz="0" w:space="0" w:color="auto" w:frame="1"/>
        </w:rPr>
        <w:t>„(2</w:t>
      </w:r>
      <w:r w:rsidRPr="007C625C">
        <w:rPr>
          <w:rStyle w:val="Tugev"/>
          <w:rFonts w:asciiTheme="minorHAnsi" w:hAnsiTheme="minorHAnsi" w:cstheme="minorHAnsi"/>
          <w:b w:val="0"/>
          <w:bCs w:val="0"/>
          <w:color w:val="000000"/>
          <w:bdr w:val="none" w:sz="0" w:space="0" w:color="auto" w:frame="1"/>
          <w:vertAlign w:val="superscript"/>
        </w:rPr>
        <w:t>2</w:t>
      </w:r>
      <w:r w:rsidRPr="007C625C">
        <w:rPr>
          <w:rStyle w:val="Tugev"/>
          <w:rFonts w:asciiTheme="minorHAnsi" w:hAnsiTheme="minorHAnsi" w:cstheme="minorHAnsi"/>
          <w:b w:val="0"/>
          <w:bCs w:val="0"/>
          <w:color w:val="000000"/>
          <w:bdr w:val="none" w:sz="0" w:space="0" w:color="auto" w:frame="1"/>
        </w:rPr>
        <w:t xml:space="preserve">) </w:t>
      </w:r>
      <w:r w:rsidR="00CF2AB3" w:rsidRPr="007C625C">
        <w:rPr>
          <w:rFonts w:asciiTheme="minorHAnsi" w:eastAsiaTheme="minorHAnsi" w:hAnsiTheme="minorHAnsi" w:cstheme="minorHAnsi"/>
          <w:color w:val="auto"/>
        </w:rPr>
        <w:t xml:space="preserve">Põhivõrguettevõtjal on õigus nõuda </w:t>
      </w:r>
      <w:r w:rsidR="00C26985" w:rsidRPr="007C625C">
        <w:rPr>
          <w:rFonts w:asciiTheme="minorHAnsi" w:hAnsiTheme="minorHAnsi" w:cstheme="minorHAnsi"/>
          <w:color w:val="auto"/>
        </w:rPr>
        <w:t xml:space="preserve">toetuse saajalt </w:t>
      </w:r>
      <w:r w:rsidR="00E46D77">
        <w:rPr>
          <w:rFonts w:asciiTheme="minorHAnsi" w:hAnsiTheme="minorHAnsi" w:cstheme="minorHAnsi"/>
          <w:color w:val="auto"/>
        </w:rPr>
        <w:t xml:space="preserve">õigusaktide </w:t>
      </w:r>
      <w:r w:rsidR="006951FB">
        <w:rPr>
          <w:rFonts w:asciiTheme="minorHAnsi" w:hAnsiTheme="minorHAnsi" w:cstheme="minorHAnsi"/>
          <w:color w:val="auto"/>
        </w:rPr>
        <w:t>nõuete</w:t>
      </w:r>
      <w:r w:rsidR="00E46D77">
        <w:rPr>
          <w:rFonts w:asciiTheme="minorHAnsi" w:hAnsiTheme="minorHAnsi" w:cstheme="minorHAnsi"/>
          <w:color w:val="auto"/>
        </w:rPr>
        <w:t xml:space="preserve"> </w:t>
      </w:r>
      <w:r w:rsidR="006951FB">
        <w:rPr>
          <w:rFonts w:asciiTheme="minorHAnsi" w:hAnsiTheme="minorHAnsi" w:cstheme="minorHAnsi"/>
          <w:color w:val="auto"/>
        </w:rPr>
        <w:t xml:space="preserve">kohaste </w:t>
      </w:r>
      <w:proofErr w:type="spellStart"/>
      <w:r w:rsidR="00E45BD8">
        <w:rPr>
          <w:rFonts w:asciiTheme="minorHAnsi" w:eastAsiaTheme="minorHAnsi" w:hAnsiTheme="minorHAnsi" w:cstheme="minorHAnsi"/>
          <w:color w:val="auto"/>
        </w:rPr>
        <w:t>lisa</w:t>
      </w:r>
      <w:r w:rsidR="00CF2AB3" w:rsidRPr="007C625C">
        <w:rPr>
          <w:rFonts w:asciiTheme="minorHAnsi" w:eastAsiaTheme="minorHAnsi" w:hAnsiTheme="minorHAnsi" w:cstheme="minorHAnsi"/>
          <w:color w:val="auto"/>
        </w:rPr>
        <w:t>kauglugemisseadmete</w:t>
      </w:r>
      <w:proofErr w:type="spellEnd"/>
      <w:r w:rsidR="00CF2AB3" w:rsidRPr="007C625C">
        <w:rPr>
          <w:rFonts w:asciiTheme="minorHAnsi" w:eastAsiaTheme="minorHAnsi" w:hAnsiTheme="minorHAnsi" w:cstheme="minorHAnsi"/>
          <w:color w:val="auto"/>
        </w:rPr>
        <w:t xml:space="preserve"> paigaldamist liitumispunkti</w:t>
      </w:r>
      <w:r w:rsidR="00C26985" w:rsidRPr="007C625C">
        <w:rPr>
          <w:rFonts w:asciiTheme="minorHAnsi" w:hAnsiTheme="minorHAnsi" w:cstheme="minorHAnsi"/>
          <w:color w:val="auto"/>
        </w:rPr>
        <w:t>st tootja poolele</w:t>
      </w:r>
      <w:r w:rsidR="00CF2AB3" w:rsidRPr="007C625C">
        <w:rPr>
          <w:rFonts w:asciiTheme="minorHAnsi" w:eastAsiaTheme="minorHAnsi" w:hAnsiTheme="minorHAnsi" w:cstheme="minorHAnsi"/>
          <w:color w:val="auto"/>
        </w:rPr>
        <w:t xml:space="preserve">, et tagada </w:t>
      </w:r>
      <w:r w:rsidR="006951FB">
        <w:rPr>
          <w:rFonts w:asciiTheme="minorHAnsi" w:eastAsiaTheme="minorHAnsi" w:hAnsiTheme="minorHAnsi" w:cstheme="minorHAnsi"/>
          <w:color w:val="auto"/>
        </w:rPr>
        <w:t>elektrienergia päritolu selgitamiseks ja toetusaluse koguse arvestamiseks vajalikud mõõteandmed</w:t>
      </w:r>
      <w:r w:rsidR="00CF2AB3" w:rsidRPr="007C625C">
        <w:rPr>
          <w:rFonts w:asciiTheme="minorHAnsi" w:hAnsiTheme="minorHAnsi" w:cstheme="minorHAnsi"/>
          <w:color w:val="auto"/>
        </w:rPr>
        <w:t>.</w:t>
      </w:r>
    </w:p>
    <w:p w14:paraId="67348A5F" w14:textId="77777777" w:rsidR="00A479D2" w:rsidRPr="007C625C" w:rsidRDefault="00A479D2" w:rsidP="00606127">
      <w:pPr>
        <w:spacing w:after="0"/>
        <w:rPr>
          <w:rFonts w:asciiTheme="minorHAnsi" w:hAnsiTheme="minorHAnsi" w:cstheme="minorHAnsi"/>
        </w:rPr>
      </w:pPr>
    </w:p>
    <w:p w14:paraId="0BEE7BED" w14:textId="5CA73D74" w:rsidR="00DE7886" w:rsidRDefault="00DE7886" w:rsidP="00606127">
      <w:pPr>
        <w:spacing w:after="0"/>
        <w:rPr>
          <w:rFonts w:asciiTheme="minorHAnsi" w:hAnsiTheme="minorHAnsi" w:cstheme="minorHAnsi"/>
        </w:rPr>
      </w:pPr>
      <w:commentRangeStart w:id="2"/>
      <w:r w:rsidRPr="007C625C">
        <w:rPr>
          <w:rFonts w:asciiTheme="minorHAnsi" w:hAnsiTheme="minorHAnsi" w:cstheme="minorHAnsi"/>
        </w:rPr>
        <w:t>(2</w:t>
      </w:r>
      <w:r w:rsidRPr="007C625C">
        <w:rPr>
          <w:rFonts w:asciiTheme="minorHAnsi" w:hAnsiTheme="minorHAnsi" w:cstheme="minorHAnsi"/>
          <w:vertAlign w:val="superscript"/>
        </w:rPr>
        <w:t>3</w:t>
      </w:r>
      <w:r w:rsidRPr="007C625C">
        <w:rPr>
          <w:rFonts w:asciiTheme="minorHAnsi" w:hAnsiTheme="minorHAnsi" w:cstheme="minorHAnsi"/>
        </w:rPr>
        <w:t xml:space="preserve">) </w:t>
      </w:r>
      <w:commentRangeEnd w:id="2"/>
      <w:r w:rsidR="00520946">
        <w:rPr>
          <w:rStyle w:val="Kommentaariviide"/>
          <w:rFonts w:asciiTheme="minorHAnsi" w:hAnsiTheme="minorHAnsi"/>
        </w:rPr>
        <w:commentReference w:id="2"/>
      </w:r>
      <w:r w:rsidR="009B687A" w:rsidRPr="007C625C">
        <w:rPr>
          <w:rFonts w:asciiTheme="minorHAnsi" w:hAnsiTheme="minorHAnsi" w:cstheme="minorHAnsi"/>
        </w:rPr>
        <w:t>Elektrienergia kogus, mille eest makstakse §</w:t>
      </w:r>
      <w:r w:rsidR="006E4EE1" w:rsidRPr="007C625C">
        <w:rPr>
          <w:rFonts w:asciiTheme="minorHAnsi" w:hAnsiTheme="minorHAnsi" w:cstheme="minorHAnsi"/>
        </w:rPr>
        <w:t>-s</w:t>
      </w:r>
      <w:r w:rsidR="009B687A" w:rsidRPr="007C625C">
        <w:rPr>
          <w:rFonts w:asciiTheme="minorHAnsi" w:hAnsiTheme="minorHAnsi" w:cstheme="minorHAnsi"/>
        </w:rPr>
        <w:t xml:space="preserve"> 59</w:t>
      </w:r>
      <w:r w:rsidR="009B687A" w:rsidRPr="007C625C">
        <w:rPr>
          <w:rFonts w:asciiTheme="minorHAnsi" w:hAnsiTheme="minorHAnsi" w:cstheme="minorHAnsi"/>
          <w:vertAlign w:val="superscript"/>
        </w:rPr>
        <w:t>4</w:t>
      </w:r>
      <w:r w:rsidR="009B687A" w:rsidRPr="007C625C">
        <w:rPr>
          <w:rFonts w:asciiTheme="minorHAnsi" w:hAnsiTheme="minorHAnsi" w:cstheme="minorHAnsi"/>
        </w:rPr>
        <w:t xml:space="preserve"> nimetatud toetust, määratakse kindlaks </w:t>
      </w:r>
      <w:proofErr w:type="spellStart"/>
      <w:r w:rsidR="009B687A" w:rsidRPr="007C625C">
        <w:rPr>
          <w:rFonts w:asciiTheme="minorHAnsi" w:hAnsiTheme="minorHAnsi" w:cstheme="minorHAnsi"/>
        </w:rPr>
        <w:t>kauglugemisseadmega</w:t>
      </w:r>
      <w:proofErr w:type="spellEnd"/>
      <w:r w:rsidR="009B687A" w:rsidRPr="007C625C">
        <w:rPr>
          <w:rFonts w:asciiTheme="minorHAnsi" w:hAnsiTheme="minorHAnsi" w:cstheme="minorHAnsi"/>
        </w:rPr>
        <w:t xml:space="preserve"> ning selleks loetakse tootja tootmisseadme kõikides liitumispunktides kokku kauplemisperioodi jooksul tegevusloa alusel tegutseva võrguettevõtja võrku antud </w:t>
      </w:r>
      <w:proofErr w:type="spellStart"/>
      <w:r w:rsidR="009B687A" w:rsidRPr="007C625C">
        <w:rPr>
          <w:rFonts w:asciiTheme="minorHAnsi" w:hAnsiTheme="minorHAnsi" w:cstheme="minorHAnsi"/>
        </w:rPr>
        <w:t>saldeeritud</w:t>
      </w:r>
      <w:proofErr w:type="spellEnd"/>
      <w:r w:rsidR="009B687A" w:rsidRPr="007C625C">
        <w:rPr>
          <w:rFonts w:asciiTheme="minorHAnsi" w:hAnsiTheme="minorHAnsi" w:cstheme="minorHAnsi"/>
        </w:rPr>
        <w:t xml:space="preserve"> toodang</w:t>
      </w:r>
      <w:bookmarkEnd w:id="1"/>
      <w:r w:rsidR="009B687A" w:rsidRPr="007C625C">
        <w:rPr>
          <w:rFonts w:asciiTheme="minorHAnsi" w:hAnsiTheme="minorHAnsi" w:cstheme="minorHAnsi"/>
        </w:rPr>
        <w:t>.</w:t>
      </w:r>
      <w:r w:rsidR="001F65B1" w:rsidRPr="007C625C">
        <w:rPr>
          <w:rFonts w:asciiTheme="minorHAnsi" w:hAnsiTheme="minorHAnsi" w:cstheme="minorHAnsi"/>
        </w:rPr>
        <w:t>“;</w:t>
      </w:r>
    </w:p>
    <w:p w14:paraId="4B8991EC" w14:textId="77777777" w:rsidR="00E76B89" w:rsidRPr="007C625C" w:rsidRDefault="00E76B89" w:rsidP="00606127">
      <w:pPr>
        <w:spacing w:after="0"/>
        <w:rPr>
          <w:rFonts w:asciiTheme="minorHAnsi" w:hAnsiTheme="minorHAnsi" w:cstheme="minorHAnsi"/>
        </w:rPr>
      </w:pPr>
    </w:p>
    <w:p w14:paraId="6F0DA7F1" w14:textId="0465CD24" w:rsidR="005047E7" w:rsidRDefault="00BC4161" w:rsidP="00606127">
      <w:pPr>
        <w:spacing w:after="0"/>
        <w:rPr>
          <w:rFonts w:asciiTheme="minorHAnsi" w:hAnsiTheme="minorHAnsi" w:cstheme="minorHAnsi"/>
        </w:rPr>
      </w:pPr>
      <w:r w:rsidRPr="007C625C">
        <w:rPr>
          <w:rFonts w:asciiTheme="minorHAnsi" w:hAnsiTheme="minorHAnsi" w:cstheme="minorHAnsi"/>
          <w:b/>
          <w:bCs/>
        </w:rPr>
        <w:t>2</w:t>
      </w:r>
      <w:r w:rsidR="005047E7" w:rsidRPr="007C625C">
        <w:rPr>
          <w:rFonts w:asciiTheme="minorHAnsi" w:hAnsiTheme="minorHAnsi" w:cstheme="minorHAnsi"/>
          <w:b/>
          <w:bCs/>
        </w:rPr>
        <w:t>)</w:t>
      </w:r>
      <w:r w:rsidR="005047E7" w:rsidRPr="007C625C">
        <w:rPr>
          <w:rFonts w:asciiTheme="minorHAnsi" w:hAnsiTheme="minorHAnsi" w:cstheme="minorHAnsi"/>
        </w:rPr>
        <w:t xml:space="preserve"> </w:t>
      </w:r>
      <w:r w:rsidR="001F65B1" w:rsidRPr="007C625C">
        <w:rPr>
          <w:rFonts w:asciiTheme="minorHAnsi" w:hAnsiTheme="minorHAnsi" w:cstheme="minorHAnsi"/>
        </w:rPr>
        <w:t xml:space="preserve">paragrahvi </w:t>
      </w:r>
      <w:r w:rsidR="005047E7" w:rsidRPr="007C625C">
        <w:rPr>
          <w:rFonts w:asciiTheme="minorHAnsi" w:hAnsiTheme="minorHAnsi" w:cstheme="minorHAnsi"/>
        </w:rPr>
        <w:t>58</w:t>
      </w:r>
      <w:r w:rsidR="005047E7" w:rsidRPr="007C625C">
        <w:rPr>
          <w:rFonts w:asciiTheme="minorHAnsi" w:hAnsiTheme="minorHAnsi" w:cstheme="minorHAnsi"/>
          <w:vertAlign w:val="superscript"/>
        </w:rPr>
        <w:t xml:space="preserve">4 </w:t>
      </w:r>
      <w:r w:rsidR="005047E7" w:rsidRPr="007C625C">
        <w:rPr>
          <w:rFonts w:asciiTheme="minorHAnsi" w:hAnsiTheme="minorHAnsi" w:cstheme="minorHAnsi"/>
        </w:rPr>
        <w:t>lõi</w:t>
      </w:r>
      <w:r w:rsidR="001F65B1" w:rsidRPr="007C625C">
        <w:rPr>
          <w:rFonts w:asciiTheme="minorHAnsi" w:hAnsiTheme="minorHAnsi" w:cstheme="minorHAnsi"/>
        </w:rPr>
        <w:t>k</w:t>
      </w:r>
      <w:r w:rsidR="005047E7" w:rsidRPr="007C625C">
        <w:rPr>
          <w:rFonts w:asciiTheme="minorHAnsi" w:hAnsiTheme="minorHAnsi" w:cstheme="minorHAnsi"/>
        </w:rPr>
        <w:t>e 1 punktis</w:t>
      </w:r>
      <w:r w:rsidR="001F65B1" w:rsidRPr="007C625C">
        <w:rPr>
          <w:rFonts w:asciiTheme="minorHAnsi" w:hAnsiTheme="minorHAnsi" w:cstheme="minorHAnsi"/>
        </w:rPr>
        <w:t>t</w:t>
      </w:r>
      <w:r w:rsidR="005047E7" w:rsidRPr="007C625C">
        <w:rPr>
          <w:rFonts w:asciiTheme="minorHAnsi" w:hAnsiTheme="minorHAnsi" w:cstheme="minorHAnsi"/>
        </w:rPr>
        <w:t xml:space="preserve"> 2 </w:t>
      </w:r>
      <w:r w:rsidR="001F65B1" w:rsidRPr="007C625C">
        <w:rPr>
          <w:rFonts w:asciiTheme="minorHAnsi" w:hAnsiTheme="minorHAnsi" w:cstheme="minorHAnsi"/>
        </w:rPr>
        <w:t>jäetakse välja tekstiosa</w:t>
      </w:r>
      <w:r w:rsidR="005047E7" w:rsidRPr="007C625C">
        <w:rPr>
          <w:rFonts w:asciiTheme="minorHAnsi" w:hAnsiTheme="minorHAnsi" w:cstheme="minorHAnsi"/>
        </w:rPr>
        <w:t xml:space="preserve"> „ja teenivad turul võimalikult suurt tulu</w:t>
      </w:r>
      <w:r w:rsidR="001F65B1" w:rsidRPr="007C625C">
        <w:rPr>
          <w:rFonts w:asciiTheme="minorHAnsi" w:hAnsiTheme="minorHAnsi" w:cstheme="minorHAnsi"/>
        </w:rPr>
        <w:t>“</w:t>
      </w:r>
      <w:r w:rsidR="005047E7" w:rsidRPr="007C625C">
        <w:rPr>
          <w:rFonts w:asciiTheme="minorHAnsi" w:hAnsiTheme="minorHAnsi" w:cstheme="minorHAnsi"/>
        </w:rPr>
        <w:t>;</w:t>
      </w:r>
    </w:p>
    <w:p w14:paraId="17843FCE" w14:textId="77777777" w:rsidR="00E76B89" w:rsidRPr="007C625C" w:rsidRDefault="00E76B89" w:rsidP="00606127">
      <w:pPr>
        <w:spacing w:after="0"/>
        <w:rPr>
          <w:rFonts w:asciiTheme="minorHAnsi" w:hAnsiTheme="minorHAnsi" w:cstheme="minorHAnsi"/>
        </w:rPr>
      </w:pPr>
    </w:p>
    <w:p w14:paraId="3BA78722" w14:textId="0C09FAAF" w:rsidR="00F47A14" w:rsidRPr="007C625C" w:rsidRDefault="00BC4161" w:rsidP="00606127">
      <w:pPr>
        <w:pStyle w:val="Pealkiri3"/>
        <w:shd w:val="clear" w:color="auto" w:fill="FFFFFF"/>
        <w:spacing w:before="0"/>
        <w:rPr>
          <w:rFonts w:asciiTheme="minorHAnsi" w:hAnsiTheme="minorHAnsi" w:cstheme="minorHAnsi"/>
          <w:color w:val="auto"/>
        </w:rPr>
      </w:pPr>
      <w:r w:rsidRPr="007C625C">
        <w:rPr>
          <w:rFonts w:asciiTheme="minorHAnsi" w:hAnsiTheme="minorHAnsi" w:cstheme="minorHAnsi"/>
          <w:b/>
          <w:bCs/>
          <w:color w:val="auto"/>
        </w:rPr>
        <w:t>3</w:t>
      </w:r>
      <w:r w:rsidR="005047E7" w:rsidRPr="007C625C">
        <w:rPr>
          <w:rFonts w:asciiTheme="minorHAnsi" w:hAnsiTheme="minorHAnsi" w:cstheme="minorHAnsi"/>
          <w:b/>
          <w:bCs/>
          <w:color w:val="auto"/>
        </w:rPr>
        <w:t xml:space="preserve">) </w:t>
      </w:r>
      <w:r w:rsidR="001F65B1" w:rsidRPr="007C625C">
        <w:rPr>
          <w:rFonts w:asciiTheme="minorHAnsi" w:hAnsiTheme="minorHAnsi" w:cstheme="minorHAnsi"/>
          <w:color w:val="auto"/>
        </w:rPr>
        <w:t>p</w:t>
      </w:r>
      <w:r w:rsidR="00F47A14" w:rsidRPr="007C625C">
        <w:rPr>
          <w:rFonts w:asciiTheme="minorHAnsi" w:hAnsiTheme="minorHAnsi" w:cstheme="minorHAnsi"/>
          <w:color w:val="auto"/>
        </w:rPr>
        <w:t>aragrahvi 59 pealkiri muudetakse ja sõnastatakse järgmiselt:</w:t>
      </w:r>
    </w:p>
    <w:p w14:paraId="627193BF" w14:textId="77777777" w:rsidR="0054195A" w:rsidRDefault="0054195A" w:rsidP="00606127">
      <w:pPr>
        <w:pStyle w:val="Pealkiri3"/>
        <w:shd w:val="clear" w:color="auto" w:fill="FFFFFF"/>
        <w:spacing w:before="0"/>
        <w:rPr>
          <w:rFonts w:asciiTheme="minorHAnsi" w:eastAsia="Times New Roman" w:hAnsiTheme="minorHAnsi" w:cstheme="minorHAnsi"/>
          <w:color w:val="auto"/>
          <w:bdr w:val="none" w:sz="0" w:space="0" w:color="auto" w:frame="1"/>
          <w:lang w:eastAsia="et-EE"/>
        </w:rPr>
      </w:pPr>
    </w:p>
    <w:p w14:paraId="35B11CC2" w14:textId="42701F67" w:rsidR="00F47A14" w:rsidRPr="007C625C" w:rsidRDefault="00F47A14" w:rsidP="00606127">
      <w:pPr>
        <w:pStyle w:val="Pealkiri3"/>
        <w:shd w:val="clear" w:color="auto" w:fill="FFFFFF"/>
        <w:spacing w:before="0"/>
        <w:rPr>
          <w:rFonts w:asciiTheme="minorHAnsi" w:eastAsia="Times New Roman" w:hAnsiTheme="minorHAnsi" w:cstheme="minorHAnsi"/>
          <w:color w:val="000000"/>
          <w:lang w:eastAsia="et-EE"/>
        </w:rPr>
      </w:pPr>
      <w:r w:rsidRPr="007C625C">
        <w:rPr>
          <w:rFonts w:asciiTheme="minorHAnsi" w:eastAsia="Times New Roman" w:hAnsiTheme="minorHAnsi" w:cstheme="minorHAnsi"/>
          <w:color w:val="auto"/>
          <w:bdr w:val="none" w:sz="0" w:space="0" w:color="auto" w:frame="1"/>
          <w:lang w:eastAsia="et-EE"/>
        </w:rPr>
        <w:t>„</w:t>
      </w:r>
      <w:r w:rsidRPr="007C625C">
        <w:rPr>
          <w:rFonts w:asciiTheme="minorHAnsi" w:eastAsia="Times New Roman" w:hAnsiTheme="minorHAnsi" w:cstheme="minorHAnsi"/>
          <w:b/>
          <w:bCs/>
          <w:color w:val="auto"/>
          <w:bdr w:val="none" w:sz="0" w:space="0" w:color="auto" w:frame="1"/>
          <w:lang w:eastAsia="et-EE"/>
        </w:rPr>
        <w:t>§ 59. </w:t>
      </w:r>
      <w:r w:rsidR="00E730CA">
        <w:rPr>
          <w:rFonts w:asciiTheme="minorHAnsi" w:eastAsia="Times New Roman" w:hAnsiTheme="minorHAnsi" w:cstheme="minorHAnsi"/>
          <w:b/>
          <w:bCs/>
          <w:color w:val="auto"/>
          <w:bdr w:val="none" w:sz="0" w:space="0" w:color="auto" w:frame="1"/>
          <w:lang w:eastAsia="et-EE"/>
        </w:rPr>
        <w:t>Tootjale antav f</w:t>
      </w:r>
      <w:r w:rsidRPr="007C625C">
        <w:rPr>
          <w:rFonts w:asciiTheme="minorHAnsi" w:eastAsia="Times New Roman" w:hAnsiTheme="minorHAnsi" w:cstheme="minorHAnsi"/>
          <w:b/>
          <w:bCs/>
          <w:color w:val="auto"/>
          <w:bdr w:val="none" w:sz="0" w:space="0" w:color="auto" w:frame="1"/>
          <w:lang w:eastAsia="et-EE"/>
        </w:rPr>
        <w:t>ikseeritud</w:t>
      </w:r>
      <w:r w:rsidR="00E74393" w:rsidRPr="007C625C">
        <w:rPr>
          <w:rFonts w:asciiTheme="minorHAnsi" w:eastAsia="Times New Roman" w:hAnsiTheme="minorHAnsi" w:cstheme="minorHAnsi"/>
          <w:b/>
          <w:bCs/>
          <w:color w:val="auto"/>
          <w:bdr w:val="none" w:sz="0" w:space="0" w:color="auto" w:frame="1"/>
          <w:lang w:eastAsia="et-EE"/>
        </w:rPr>
        <w:t xml:space="preserve"> määraga</w:t>
      </w:r>
      <w:r w:rsidRPr="007C625C">
        <w:rPr>
          <w:rFonts w:asciiTheme="minorHAnsi" w:eastAsia="Times New Roman" w:hAnsiTheme="minorHAnsi" w:cstheme="minorHAnsi"/>
          <w:b/>
          <w:bCs/>
          <w:color w:val="auto"/>
          <w:bdr w:val="none" w:sz="0" w:space="0" w:color="auto" w:frame="1"/>
          <w:lang w:eastAsia="et-EE"/>
        </w:rPr>
        <w:t xml:space="preserve"> </w:t>
      </w:r>
      <w:r w:rsidRPr="007C625C">
        <w:rPr>
          <w:rFonts w:asciiTheme="minorHAnsi" w:eastAsia="Times New Roman" w:hAnsiTheme="minorHAnsi" w:cstheme="minorHAnsi"/>
          <w:b/>
          <w:bCs/>
          <w:color w:val="auto"/>
          <w:lang w:eastAsia="et-EE"/>
        </w:rPr>
        <w:t>toetus</w:t>
      </w:r>
      <w:r w:rsidRPr="007C625C">
        <w:rPr>
          <w:rFonts w:asciiTheme="minorHAnsi" w:eastAsia="Times New Roman" w:hAnsiTheme="minorHAnsi" w:cstheme="minorHAnsi"/>
          <w:color w:val="000000"/>
          <w:lang w:eastAsia="et-EE"/>
        </w:rPr>
        <w:t>“</w:t>
      </w:r>
      <w:r w:rsidR="00D3562C" w:rsidRPr="007C625C">
        <w:rPr>
          <w:rFonts w:asciiTheme="minorHAnsi" w:eastAsia="Times New Roman" w:hAnsiTheme="minorHAnsi" w:cstheme="minorHAnsi"/>
          <w:color w:val="000000"/>
          <w:lang w:eastAsia="et-EE"/>
        </w:rPr>
        <w:t>;</w:t>
      </w:r>
    </w:p>
    <w:p w14:paraId="4A8D8964" w14:textId="77777777" w:rsidR="00814753" w:rsidRPr="007C625C" w:rsidRDefault="00814753" w:rsidP="00606127">
      <w:pPr>
        <w:spacing w:after="0"/>
        <w:rPr>
          <w:rFonts w:asciiTheme="minorHAnsi" w:hAnsiTheme="minorHAnsi" w:cstheme="minorHAnsi"/>
          <w:b/>
          <w:bCs/>
        </w:rPr>
      </w:pPr>
    </w:p>
    <w:p w14:paraId="32B7C789" w14:textId="183DD696" w:rsidR="008B086C" w:rsidRPr="007C625C" w:rsidRDefault="00BC4161" w:rsidP="00606127">
      <w:pPr>
        <w:spacing w:after="0"/>
        <w:rPr>
          <w:rFonts w:asciiTheme="minorHAnsi" w:hAnsiTheme="minorHAnsi" w:cstheme="minorHAnsi"/>
        </w:rPr>
      </w:pPr>
      <w:r w:rsidRPr="007C625C">
        <w:rPr>
          <w:rFonts w:asciiTheme="minorHAnsi" w:hAnsiTheme="minorHAnsi" w:cstheme="minorHAnsi"/>
          <w:b/>
          <w:bCs/>
        </w:rPr>
        <w:t>4</w:t>
      </w:r>
      <w:r w:rsidR="00F47A14" w:rsidRPr="007C625C">
        <w:rPr>
          <w:rFonts w:asciiTheme="minorHAnsi" w:hAnsiTheme="minorHAnsi" w:cstheme="minorHAnsi"/>
          <w:b/>
          <w:bCs/>
        </w:rPr>
        <w:t>)</w:t>
      </w:r>
      <w:r w:rsidR="00F47A14" w:rsidRPr="007C625C">
        <w:rPr>
          <w:rFonts w:asciiTheme="minorHAnsi" w:hAnsiTheme="minorHAnsi" w:cstheme="minorHAnsi"/>
        </w:rPr>
        <w:t xml:space="preserve"> </w:t>
      </w:r>
      <w:r w:rsidR="008B086C" w:rsidRPr="007C625C">
        <w:rPr>
          <w:rFonts w:asciiTheme="minorHAnsi" w:hAnsiTheme="minorHAnsi" w:cstheme="minorHAnsi"/>
        </w:rPr>
        <w:t>paragrahvi 59</w:t>
      </w:r>
      <w:r w:rsidR="008B086C" w:rsidRPr="007C625C">
        <w:rPr>
          <w:rFonts w:asciiTheme="minorHAnsi" w:hAnsiTheme="minorHAnsi" w:cstheme="minorHAnsi"/>
          <w:vertAlign w:val="superscript"/>
        </w:rPr>
        <w:t>1</w:t>
      </w:r>
      <w:r w:rsidR="008B086C" w:rsidRPr="007C625C">
        <w:rPr>
          <w:rFonts w:asciiTheme="minorHAnsi" w:hAnsiTheme="minorHAnsi" w:cstheme="minorHAnsi"/>
        </w:rPr>
        <w:t xml:space="preserve"> lõiget 2 täiendatakse punktidega </w:t>
      </w:r>
      <w:r w:rsidR="00214B2A" w:rsidRPr="007C625C">
        <w:rPr>
          <w:rFonts w:asciiTheme="minorHAnsi" w:hAnsiTheme="minorHAnsi" w:cstheme="minorHAnsi"/>
        </w:rPr>
        <w:t>9</w:t>
      </w:r>
      <w:r w:rsidR="008B086C" w:rsidRPr="007C625C">
        <w:rPr>
          <w:rFonts w:asciiTheme="minorHAnsi" w:hAnsiTheme="minorHAnsi" w:cstheme="minorHAnsi"/>
        </w:rPr>
        <w:t xml:space="preserve"> ja </w:t>
      </w:r>
      <w:r w:rsidR="00214B2A" w:rsidRPr="007C625C">
        <w:rPr>
          <w:rFonts w:asciiTheme="minorHAnsi" w:hAnsiTheme="minorHAnsi" w:cstheme="minorHAnsi"/>
        </w:rPr>
        <w:t>10</w:t>
      </w:r>
      <w:r w:rsidR="008B086C" w:rsidRPr="007C625C">
        <w:rPr>
          <w:rFonts w:asciiTheme="minorHAnsi" w:hAnsiTheme="minorHAnsi" w:cstheme="minorHAnsi"/>
        </w:rPr>
        <w:t xml:space="preserve"> järgmises sõnastuses:</w:t>
      </w:r>
    </w:p>
    <w:p w14:paraId="6AEF0305" w14:textId="77777777" w:rsidR="0054195A" w:rsidRDefault="0054195A" w:rsidP="00606127">
      <w:pPr>
        <w:spacing w:after="0"/>
        <w:rPr>
          <w:rFonts w:asciiTheme="minorHAnsi" w:hAnsiTheme="minorHAnsi" w:cstheme="minorHAnsi"/>
        </w:rPr>
      </w:pPr>
    </w:p>
    <w:p w14:paraId="1CDC4F74" w14:textId="15474A03" w:rsidR="00E76B89" w:rsidRPr="007C625C" w:rsidRDefault="008B086C" w:rsidP="00606127">
      <w:pPr>
        <w:spacing w:after="0"/>
        <w:rPr>
          <w:rFonts w:asciiTheme="minorHAnsi" w:hAnsiTheme="minorHAnsi" w:cstheme="minorHAnsi"/>
        </w:rPr>
      </w:pPr>
      <w:r w:rsidRPr="007C625C">
        <w:rPr>
          <w:rFonts w:asciiTheme="minorHAnsi" w:hAnsiTheme="minorHAnsi" w:cstheme="minorHAnsi"/>
        </w:rPr>
        <w:t>„</w:t>
      </w:r>
      <w:bookmarkStart w:id="3" w:name="_Hlk177634346"/>
      <w:r w:rsidR="00214B2A" w:rsidRPr="007C625C">
        <w:rPr>
          <w:rFonts w:asciiTheme="minorHAnsi" w:hAnsiTheme="minorHAnsi" w:cstheme="minorHAnsi"/>
        </w:rPr>
        <w:t>9</w:t>
      </w:r>
      <w:r w:rsidR="009D0D7A" w:rsidRPr="007C625C">
        <w:rPr>
          <w:rFonts w:asciiTheme="minorHAnsi" w:hAnsiTheme="minorHAnsi" w:cstheme="minorHAnsi"/>
        </w:rPr>
        <w:t xml:space="preserve">) </w:t>
      </w:r>
      <w:r w:rsidR="00D840B7" w:rsidRPr="007C625C">
        <w:rPr>
          <w:rFonts w:asciiTheme="minorHAnsi" w:hAnsiTheme="minorHAnsi" w:cstheme="minorHAnsi"/>
        </w:rPr>
        <w:t xml:space="preserve">kui tootja suhtes kohaldatakse Euroopa Liidu kehtestatud sanktsioone, </w:t>
      </w:r>
      <w:commentRangeStart w:id="4"/>
      <w:r w:rsidR="00D840B7" w:rsidRPr="007C625C">
        <w:rPr>
          <w:rFonts w:asciiTheme="minorHAnsi" w:hAnsiTheme="minorHAnsi" w:cstheme="minorHAnsi"/>
        </w:rPr>
        <w:t>sealhulgas sanktsioonide kehtestamiseks vastu võetud õigusaktides nimetatud isikute, üksuste või asutuste suhtes</w:t>
      </w:r>
      <w:commentRangeEnd w:id="4"/>
      <w:r w:rsidR="0099089B">
        <w:rPr>
          <w:rStyle w:val="Kommentaariviide"/>
          <w:rFonts w:asciiTheme="minorHAnsi" w:hAnsiTheme="minorHAnsi"/>
        </w:rPr>
        <w:commentReference w:id="4"/>
      </w:r>
      <w:r w:rsidR="00D840B7" w:rsidRPr="007C625C">
        <w:rPr>
          <w:rFonts w:asciiTheme="minorHAnsi" w:hAnsiTheme="minorHAnsi" w:cstheme="minorHAnsi"/>
        </w:rPr>
        <w:t>;</w:t>
      </w:r>
    </w:p>
    <w:p w14:paraId="574A961B" w14:textId="4F3E8E02" w:rsidR="00826694" w:rsidRPr="007C625C" w:rsidRDefault="00214B2A" w:rsidP="00606127">
      <w:pPr>
        <w:spacing w:before="60" w:after="0"/>
        <w:rPr>
          <w:rFonts w:asciiTheme="minorHAnsi" w:hAnsiTheme="minorHAnsi" w:cstheme="minorHAnsi"/>
        </w:rPr>
      </w:pPr>
      <w:r w:rsidRPr="007C625C">
        <w:rPr>
          <w:rFonts w:asciiTheme="minorHAnsi" w:hAnsiTheme="minorHAnsi" w:cstheme="minorHAnsi"/>
        </w:rPr>
        <w:t>10</w:t>
      </w:r>
      <w:r w:rsidR="00582153" w:rsidRPr="007C625C">
        <w:rPr>
          <w:rFonts w:asciiTheme="minorHAnsi" w:hAnsiTheme="minorHAnsi" w:cstheme="minorHAnsi"/>
        </w:rPr>
        <w:t xml:space="preserve">) kui tootja on </w:t>
      </w:r>
      <w:r w:rsidR="00C10C5A" w:rsidRPr="007C625C">
        <w:rPr>
          <w:rFonts w:asciiTheme="minorHAnsi" w:hAnsiTheme="minorHAnsi" w:cstheme="minorHAnsi"/>
        </w:rPr>
        <w:t xml:space="preserve">krediidi- või muu finantsasutus Euroopa Komisjoni </w:t>
      </w:r>
      <w:r w:rsidR="001F65B1" w:rsidRPr="007C625C">
        <w:rPr>
          <w:rFonts w:asciiTheme="majorHAnsi" w:hAnsiTheme="majorHAnsi" w:cstheme="majorHAnsi"/>
        </w:rPr>
        <w:t xml:space="preserve">teatise „Riigiabimeetmete ajutine kriisi- ja üleminekuraamistik majanduse toetamiseks pärast Venemaa kallaletungi Ukrainale” (ELT C 101, 17.3.2023, </w:t>
      </w:r>
      <w:r w:rsidR="00E45BD8">
        <w:rPr>
          <w:rFonts w:asciiTheme="majorHAnsi" w:hAnsiTheme="majorHAnsi" w:cstheme="majorHAnsi"/>
        </w:rPr>
        <w:t>lk</w:t>
      </w:r>
      <w:r w:rsidR="001F65B1" w:rsidRPr="007C625C">
        <w:rPr>
          <w:rFonts w:asciiTheme="majorHAnsi" w:hAnsiTheme="majorHAnsi" w:cstheme="majorHAnsi"/>
        </w:rPr>
        <w:t xml:space="preserve"> 3–46) </w:t>
      </w:r>
      <w:r w:rsidR="00C10C5A" w:rsidRPr="007C625C">
        <w:rPr>
          <w:rFonts w:asciiTheme="minorHAnsi" w:hAnsiTheme="minorHAnsi" w:cstheme="minorHAnsi"/>
        </w:rPr>
        <w:t xml:space="preserve"> tähenduses</w:t>
      </w:r>
      <w:bookmarkEnd w:id="3"/>
      <w:r w:rsidR="00C10C5A" w:rsidRPr="007C625C">
        <w:rPr>
          <w:rFonts w:asciiTheme="minorHAnsi" w:hAnsiTheme="minorHAnsi" w:cstheme="minorHAnsi"/>
        </w:rPr>
        <w:t>.“;</w:t>
      </w:r>
    </w:p>
    <w:p w14:paraId="2CA13F32" w14:textId="77777777" w:rsidR="008B086C" w:rsidRPr="007C625C" w:rsidRDefault="008B086C" w:rsidP="00606127">
      <w:pPr>
        <w:spacing w:after="0"/>
        <w:rPr>
          <w:rFonts w:asciiTheme="minorHAnsi" w:hAnsiTheme="minorHAnsi" w:cstheme="minorHAnsi"/>
        </w:rPr>
      </w:pPr>
    </w:p>
    <w:p w14:paraId="4F060A75" w14:textId="2E9B97BB" w:rsidR="00BA40DA" w:rsidRPr="007C625C" w:rsidRDefault="00BC4161" w:rsidP="00606127">
      <w:pPr>
        <w:spacing w:after="0"/>
        <w:rPr>
          <w:rFonts w:asciiTheme="minorHAnsi" w:hAnsiTheme="minorHAnsi" w:cstheme="minorHAnsi"/>
        </w:rPr>
      </w:pPr>
      <w:bookmarkStart w:id="5" w:name="_Hlk174698564"/>
      <w:bookmarkStart w:id="6" w:name="_Hlk173476953"/>
      <w:r w:rsidRPr="007C625C">
        <w:rPr>
          <w:rFonts w:asciiTheme="minorHAnsi" w:hAnsiTheme="minorHAnsi" w:cstheme="minorHAnsi"/>
          <w:b/>
          <w:bCs/>
        </w:rPr>
        <w:t>5</w:t>
      </w:r>
      <w:r w:rsidR="00381E6C" w:rsidRPr="007C625C">
        <w:rPr>
          <w:rFonts w:asciiTheme="minorHAnsi" w:hAnsiTheme="minorHAnsi" w:cstheme="minorHAnsi"/>
          <w:b/>
          <w:bCs/>
        </w:rPr>
        <w:t>)</w:t>
      </w:r>
      <w:r w:rsidR="00381E6C" w:rsidRPr="007C625C">
        <w:rPr>
          <w:rFonts w:asciiTheme="minorHAnsi" w:hAnsiTheme="minorHAnsi" w:cstheme="minorHAnsi"/>
        </w:rPr>
        <w:t xml:space="preserve"> </w:t>
      </w:r>
      <w:bookmarkEnd w:id="5"/>
      <w:r w:rsidR="00BA40DA" w:rsidRPr="007C625C">
        <w:rPr>
          <w:rFonts w:asciiTheme="minorHAnsi" w:hAnsiTheme="minorHAnsi" w:cstheme="minorHAnsi"/>
        </w:rPr>
        <w:t>paragrahvi 59</w:t>
      </w:r>
      <w:r w:rsidR="00BA40DA" w:rsidRPr="007C625C">
        <w:rPr>
          <w:rFonts w:asciiTheme="minorHAnsi" w:hAnsiTheme="minorHAnsi" w:cstheme="minorHAnsi"/>
          <w:vertAlign w:val="superscript"/>
        </w:rPr>
        <w:t>2</w:t>
      </w:r>
      <w:r w:rsidR="00BA40DA" w:rsidRPr="007C625C">
        <w:rPr>
          <w:rFonts w:asciiTheme="minorHAnsi" w:hAnsiTheme="minorHAnsi" w:cstheme="minorHAnsi"/>
        </w:rPr>
        <w:t xml:space="preserve"> lõige</w:t>
      </w:r>
      <w:r w:rsidR="00BA40DA">
        <w:rPr>
          <w:rFonts w:asciiTheme="minorHAnsi" w:hAnsiTheme="minorHAnsi" w:cstheme="minorHAnsi"/>
        </w:rPr>
        <w:t>t</w:t>
      </w:r>
      <w:r w:rsidR="00BA40DA" w:rsidRPr="007C625C">
        <w:rPr>
          <w:rFonts w:asciiTheme="minorHAnsi" w:hAnsiTheme="minorHAnsi" w:cstheme="minorHAnsi"/>
        </w:rPr>
        <w:t xml:space="preserve"> 1</w:t>
      </w:r>
      <w:r w:rsidR="00BA40DA">
        <w:rPr>
          <w:rFonts w:asciiTheme="minorHAnsi" w:hAnsiTheme="minorHAnsi" w:cstheme="minorHAnsi"/>
        </w:rPr>
        <w:t xml:space="preserve"> täiendatakse pärast </w:t>
      </w:r>
      <w:r w:rsidR="002977DD">
        <w:rPr>
          <w:rFonts w:asciiTheme="minorHAnsi" w:hAnsiTheme="minorHAnsi" w:cstheme="minorHAnsi"/>
        </w:rPr>
        <w:t>sõnu</w:t>
      </w:r>
      <w:r w:rsidR="00BA40DA">
        <w:rPr>
          <w:rFonts w:asciiTheme="minorHAnsi" w:hAnsiTheme="minorHAnsi" w:cstheme="minorHAnsi"/>
        </w:rPr>
        <w:t xml:space="preserve"> „</w:t>
      </w:r>
      <w:r w:rsidR="00BA40DA" w:rsidRPr="007C625C">
        <w:rPr>
          <w:rFonts w:cs="Times New Roman"/>
          <w:shd w:val="clear" w:color="auto" w:fill="FFFFFF"/>
        </w:rPr>
        <w:t xml:space="preserve">toetuste </w:t>
      </w:r>
      <w:r w:rsidR="00BA40DA">
        <w:rPr>
          <w:rFonts w:asciiTheme="minorHAnsi" w:hAnsiTheme="minorHAnsi" w:cstheme="minorHAnsi"/>
        </w:rPr>
        <w:t>haldamise“ tekstiosaga „</w:t>
      </w:r>
      <w:bookmarkStart w:id="7" w:name="_Hlk177635616"/>
      <w:r w:rsidR="00BA40DA" w:rsidRPr="00BA40DA">
        <w:rPr>
          <w:rFonts w:asciiTheme="minorHAnsi" w:hAnsiTheme="minorHAnsi" w:cstheme="minorHAnsi"/>
        </w:rPr>
        <w:t>arvestuse, vähempakkumise läbiviimise, vaidlustega seotud ja taastuvenergia toetuste infosüsteemi haldamise</w:t>
      </w:r>
      <w:bookmarkEnd w:id="7"/>
      <w:r w:rsidR="00BA40DA">
        <w:rPr>
          <w:rFonts w:asciiTheme="minorHAnsi" w:hAnsiTheme="minorHAnsi" w:cstheme="minorHAnsi"/>
        </w:rPr>
        <w:t xml:space="preserve">“ ning lõiget täiendatakse teise lausega järgmises sõnastuses: </w:t>
      </w:r>
      <w:r w:rsidR="002977DD">
        <w:rPr>
          <w:rFonts w:asciiTheme="minorHAnsi" w:hAnsiTheme="minorHAnsi" w:cstheme="minorHAnsi"/>
        </w:rPr>
        <w:t>„</w:t>
      </w:r>
      <w:bookmarkStart w:id="8" w:name="_Hlk177635633"/>
      <w:r w:rsidR="002977DD" w:rsidRPr="007C625C">
        <w:rPr>
          <w:rFonts w:asciiTheme="minorHAnsi" w:hAnsiTheme="minorHAnsi" w:cstheme="minorHAnsi"/>
        </w:rPr>
        <w:t xml:space="preserve">Käesoleva seaduse </w:t>
      </w:r>
      <w:r w:rsidR="002977DD" w:rsidRPr="007C625C">
        <w:rPr>
          <w:rFonts w:cs="Times New Roman"/>
          <w:shd w:val="clear" w:color="auto" w:fill="FFFFFF"/>
        </w:rPr>
        <w:t>§</w:t>
      </w:r>
      <w:r w:rsidR="00045528">
        <w:rPr>
          <w:rFonts w:asciiTheme="minorHAnsi" w:hAnsiTheme="minorHAnsi" w:cstheme="minorHAnsi"/>
        </w:rPr>
        <w:t> </w:t>
      </w:r>
      <w:r w:rsidR="002977DD" w:rsidRPr="007C625C">
        <w:rPr>
          <w:rFonts w:asciiTheme="minorHAnsi" w:hAnsiTheme="minorHAnsi" w:cstheme="minorHAnsi"/>
        </w:rPr>
        <w:t>59</w:t>
      </w:r>
      <w:r w:rsidR="002977DD" w:rsidRPr="007C625C">
        <w:rPr>
          <w:rFonts w:asciiTheme="minorHAnsi" w:hAnsiTheme="minorHAnsi" w:cstheme="minorHAnsi"/>
          <w:vertAlign w:val="superscript"/>
        </w:rPr>
        <w:t>10</w:t>
      </w:r>
      <w:r w:rsidR="002977DD" w:rsidRPr="007C625C">
        <w:rPr>
          <w:rFonts w:asciiTheme="minorHAnsi" w:hAnsiTheme="minorHAnsi" w:cstheme="minorHAnsi"/>
        </w:rPr>
        <w:t xml:space="preserve"> lõike 8 alusel </w:t>
      </w:r>
      <w:r w:rsidR="002977DD" w:rsidRPr="007C625C">
        <w:rPr>
          <w:rFonts w:asciiTheme="minorHAnsi" w:eastAsia="Times New Roman" w:hAnsiTheme="minorHAnsi" w:cstheme="minorHAnsi"/>
          <w:bCs/>
          <w:lang w:eastAsia="et-EE"/>
        </w:rPr>
        <w:t xml:space="preserve">tootja </w:t>
      </w:r>
      <w:r w:rsidR="002977DD">
        <w:rPr>
          <w:rFonts w:asciiTheme="minorHAnsi" w:eastAsia="Times New Roman" w:hAnsiTheme="minorHAnsi" w:cstheme="minorHAnsi"/>
          <w:bCs/>
          <w:lang w:eastAsia="et-EE"/>
        </w:rPr>
        <w:t>tehtavad rahalisi makseid</w:t>
      </w:r>
      <w:r w:rsidR="002977DD" w:rsidRPr="007C625C">
        <w:rPr>
          <w:rFonts w:asciiTheme="minorHAnsi" w:eastAsia="Times New Roman" w:hAnsiTheme="minorHAnsi" w:cstheme="minorHAnsi"/>
          <w:bCs/>
          <w:lang w:eastAsia="et-EE"/>
        </w:rPr>
        <w:t xml:space="preserve"> vähempakkumise läbiviijale </w:t>
      </w:r>
      <w:r w:rsidR="002977DD" w:rsidRPr="007C625C">
        <w:rPr>
          <w:rFonts w:asciiTheme="minorHAnsi" w:hAnsiTheme="minorHAnsi" w:cstheme="minorHAnsi"/>
        </w:rPr>
        <w:t>kasutatakse</w:t>
      </w:r>
      <w:ins w:id="9" w:author="Katariina Kärsten" w:date="2024-09-19T10:54:00Z">
        <w:r w:rsidR="0099089B">
          <w:rPr>
            <w:rFonts w:asciiTheme="minorHAnsi" w:hAnsiTheme="minorHAnsi" w:cstheme="minorHAnsi"/>
          </w:rPr>
          <w:t xml:space="preserve"> käesoleva lõike</w:t>
        </w:r>
      </w:ins>
      <w:r w:rsidR="002977DD" w:rsidRPr="007C625C">
        <w:rPr>
          <w:rFonts w:asciiTheme="minorHAnsi" w:hAnsiTheme="minorHAnsi" w:cstheme="minorHAnsi"/>
        </w:rPr>
        <w:t xml:space="preserve"> esimeses lauses nimetatud kulu katmiseks</w:t>
      </w:r>
      <w:bookmarkEnd w:id="8"/>
      <w:r w:rsidR="002977DD" w:rsidRPr="007C625C">
        <w:rPr>
          <w:rFonts w:asciiTheme="minorHAnsi" w:hAnsiTheme="minorHAnsi" w:cstheme="minorHAnsi"/>
        </w:rPr>
        <w:t>.“;</w:t>
      </w:r>
    </w:p>
    <w:bookmarkEnd w:id="6"/>
    <w:p w14:paraId="6833FF2C" w14:textId="46549EC2" w:rsidR="00A3578C" w:rsidRPr="007C625C" w:rsidRDefault="00A3578C" w:rsidP="00606127">
      <w:pPr>
        <w:spacing w:after="0"/>
        <w:rPr>
          <w:rFonts w:asciiTheme="minorHAnsi" w:hAnsiTheme="minorHAnsi" w:cstheme="minorHAnsi"/>
        </w:rPr>
      </w:pPr>
    </w:p>
    <w:p w14:paraId="0C35AF7B" w14:textId="576BCA37" w:rsidR="00A3578C" w:rsidRPr="007C625C" w:rsidRDefault="00BC4161" w:rsidP="00606127">
      <w:pPr>
        <w:spacing w:after="0"/>
        <w:rPr>
          <w:rFonts w:asciiTheme="minorHAnsi" w:hAnsiTheme="minorHAnsi" w:cstheme="minorHAnsi"/>
        </w:rPr>
      </w:pPr>
      <w:bookmarkStart w:id="10" w:name="_Hlk172806867"/>
      <w:r w:rsidRPr="007C625C">
        <w:rPr>
          <w:rFonts w:asciiTheme="minorHAnsi" w:hAnsiTheme="minorHAnsi" w:cstheme="minorHAnsi"/>
          <w:b/>
          <w:bCs/>
        </w:rPr>
        <w:t>6</w:t>
      </w:r>
      <w:r w:rsidR="00A3578C" w:rsidRPr="007C625C">
        <w:rPr>
          <w:rFonts w:asciiTheme="minorHAnsi" w:hAnsiTheme="minorHAnsi" w:cstheme="minorHAnsi"/>
          <w:b/>
          <w:bCs/>
        </w:rPr>
        <w:t xml:space="preserve">) </w:t>
      </w:r>
      <w:r w:rsidR="00A3578C" w:rsidRPr="007C625C">
        <w:rPr>
          <w:rFonts w:asciiTheme="minorHAnsi" w:hAnsiTheme="minorHAnsi" w:cstheme="minorHAnsi"/>
        </w:rPr>
        <w:t>paragrahvi 59</w:t>
      </w:r>
      <w:r w:rsidR="001F65B1" w:rsidRPr="007C625C">
        <w:rPr>
          <w:rFonts w:asciiTheme="minorHAnsi" w:hAnsiTheme="minorHAnsi" w:cstheme="minorHAnsi"/>
          <w:vertAlign w:val="superscript"/>
        </w:rPr>
        <w:t>2</w:t>
      </w:r>
      <w:r w:rsidR="00A3578C" w:rsidRPr="007C625C">
        <w:rPr>
          <w:rFonts w:asciiTheme="minorHAnsi" w:hAnsiTheme="minorHAnsi" w:cstheme="minorHAnsi"/>
        </w:rPr>
        <w:t xml:space="preserve"> lõi</w:t>
      </w:r>
      <w:r w:rsidR="001F65B1" w:rsidRPr="007C625C">
        <w:rPr>
          <w:rFonts w:asciiTheme="minorHAnsi" w:hAnsiTheme="minorHAnsi" w:cstheme="minorHAnsi"/>
        </w:rPr>
        <w:t>kes</w:t>
      </w:r>
      <w:r w:rsidR="00A3578C" w:rsidRPr="007C625C">
        <w:rPr>
          <w:rFonts w:asciiTheme="minorHAnsi" w:hAnsiTheme="minorHAnsi" w:cstheme="minorHAnsi"/>
        </w:rPr>
        <w:t xml:space="preserve"> 2 </w:t>
      </w:r>
      <w:r w:rsidR="001F65B1" w:rsidRPr="007C625C">
        <w:rPr>
          <w:rFonts w:asciiTheme="minorHAnsi" w:hAnsiTheme="minorHAnsi" w:cstheme="minorHAnsi"/>
        </w:rPr>
        <w:t>asendatakse tekstiosa</w:t>
      </w:r>
      <w:r w:rsidR="00A3578C" w:rsidRPr="007C625C">
        <w:rPr>
          <w:rFonts w:asciiTheme="minorHAnsi" w:hAnsiTheme="minorHAnsi" w:cstheme="minorHAnsi"/>
        </w:rPr>
        <w:t xml:space="preserve"> </w:t>
      </w:r>
      <w:r w:rsidR="001F65B1" w:rsidRPr="007C625C">
        <w:rPr>
          <w:rFonts w:asciiTheme="minorHAnsi" w:hAnsiTheme="minorHAnsi" w:cstheme="minorHAnsi"/>
        </w:rPr>
        <w:t>„59 ja 59</w:t>
      </w:r>
      <w:r w:rsidR="001F65B1" w:rsidRPr="007C625C">
        <w:rPr>
          <w:rFonts w:asciiTheme="minorHAnsi" w:hAnsiTheme="minorHAnsi" w:cstheme="minorHAnsi"/>
          <w:vertAlign w:val="superscript"/>
        </w:rPr>
        <w:t>4</w:t>
      </w:r>
      <w:r w:rsidR="001F65B1" w:rsidRPr="007C625C">
        <w:rPr>
          <w:rFonts w:asciiTheme="minorHAnsi" w:hAnsiTheme="minorHAnsi" w:cstheme="minorHAnsi"/>
        </w:rPr>
        <w:t>“ tekstiosaga „</w:t>
      </w:r>
      <w:bookmarkStart w:id="11" w:name="_Hlk177634375"/>
      <w:r w:rsidR="001F65B1" w:rsidRPr="007C625C">
        <w:rPr>
          <w:rFonts w:asciiTheme="minorHAnsi" w:hAnsiTheme="minorHAnsi" w:cstheme="minorHAnsi"/>
          <w:color w:val="202020"/>
          <w:shd w:val="clear" w:color="auto" w:fill="FFFFFF"/>
        </w:rPr>
        <w:t>59, 59</w:t>
      </w:r>
      <w:r w:rsidR="001F65B1" w:rsidRPr="007C625C">
        <w:rPr>
          <w:rFonts w:asciiTheme="minorHAnsi" w:hAnsiTheme="minorHAnsi" w:cstheme="minorHAnsi"/>
          <w:color w:val="202020"/>
          <w:bdr w:val="none" w:sz="0" w:space="0" w:color="auto" w:frame="1"/>
          <w:shd w:val="clear" w:color="auto" w:fill="FFFFFF"/>
          <w:vertAlign w:val="superscript"/>
        </w:rPr>
        <w:t>4</w:t>
      </w:r>
      <w:r w:rsidR="001F65B1" w:rsidRPr="007C625C">
        <w:rPr>
          <w:rFonts w:asciiTheme="minorHAnsi" w:hAnsiTheme="minorHAnsi" w:cstheme="minorHAnsi"/>
          <w:color w:val="202020"/>
          <w:shd w:val="clear" w:color="auto" w:fill="FFFFFF"/>
        </w:rPr>
        <w:t> ja 59</w:t>
      </w:r>
      <w:r w:rsidR="001F65B1" w:rsidRPr="007C625C">
        <w:rPr>
          <w:rFonts w:asciiTheme="minorHAnsi" w:hAnsiTheme="minorHAnsi" w:cstheme="minorHAnsi"/>
          <w:color w:val="202020"/>
          <w:shd w:val="clear" w:color="auto" w:fill="FFFFFF"/>
          <w:vertAlign w:val="superscript"/>
        </w:rPr>
        <w:t>6</w:t>
      </w:r>
      <w:bookmarkEnd w:id="11"/>
      <w:r w:rsidR="007C625C" w:rsidRPr="007C625C">
        <w:rPr>
          <w:rFonts w:asciiTheme="minorHAnsi" w:hAnsiTheme="minorHAnsi" w:cstheme="minorHAnsi"/>
          <w:color w:val="202020"/>
          <w:shd w:val="clear" w:color="auto" w:fill="FFFFFF"/>
        </w:rPr>
        <w:t>“</w:t>
      </w:r>
      <w:r w:rsidR="001F65B1" w:rsidRPr="007C625C">
        <w:rPr>
          <w:rFonts w:asciiTheme="minorHAnsi" w:hAnsiTheme="minorHAnsi" w:cstheme="minorHAnsi"/>
          <w:color w:val="202020"/>
          <w:shd w:val="clear" w:color="auto" w:fill="FFFFFF"/>
        </w:rPr>
        <w:t>;</w:t>
      </w:r>
    </w:p>
    <w:bookmarkEnd w:id="10"/>
    <w:p w14:paraId="1CA1008A" w14:textId="15DD3F2B" w:rsidR="00014818" w:rsidRPr="007C625C" w:rsidRDefault="00014818" w:rsidP="00606127">
      <w:pPr>
        <w:spacing w:after="0"/>
        <w:rPr>
          <w:rFonts w:asciiTheme="minorHAnsi" w:hAnsiTheme="minorHAnsi" w:cstheme="minorHAnsi"/>
        </w:rPr>
      </w:pPr>
    </w:p>
    <w:p w14:paraId="5601964E" w14:textId="5E748D0C" w:rsidR="0062069F" w:rsidRPr="007C625C" w:rsidRDefault="00BC4161" w:rsidP="00606127">
      <w:pPr>
        <w:spacing w:after="0"/>
        <w:rPr>
          <w:rFonts w:asciiTheme="minorHAnsi" w:hAnsiTheme="minorHAnsi" w:cstheme="minorHAnsi"/>
        </w:rPr>
      </w:pPr>
      <w:bookmarkStart w:id="12" w:name="_Hlk172807295"/>
      <w:bookmarkStart w:id="13" w:name="_Hlk170846134"/>
      <w:r w:rsidRPr="007C625C">
        <w:rPr>
          <w:rFonts w:asciiTheme="minorHAnsi" w:hAnsiTheme="minorHAnsi" w:cstheme="minorHAnsi"/>
          <w:b/>
          <w:bCs/>
        </w:rPr>
        <w:t>7</w:t>
      </w:r>
      <w:r w:rsidR="0055600B" w:rsidRPr="007C625C">
        <w:rPr>
          <w:rFonts w:asciiTheme="minorHAnsi" w:hAnsiTheme="minorHAnsi" w:cstheme="minorHAnsi"/>
          <w:b/>
          <w:bCs/>
        </w:rPr>
        <w:t>)</w:t>
      </w:r>
      <w:r w:rsidR="0055600B" w:rsidRPr="007C625C">
        <w:rPr>
          <w:rFonts w:asciiTheme="minorHAnsi" w:hAnsiTheme="minorHAnsi" w:cstheme="minorHAnsi"/>
        </w:rPr>
        <w:t xml:space="preserve"> </w:t>
      </w:r>
      <w:r w:rsidR="00F86822" w:rsidRPr="007C625C">
        <w:rPr>
          <w:rFonts w:asciiTheme="minorHAnsi" w:hAnsiTheme="minorHAnsi" w:cstheme="minorHAnsi"/>
        </w:rPr>
        <w:t>paragrahvi</w:t>
      </w:r>
      <w:r w:rsidR="0062069F" w:rsidRPr="007C625C">
        <w:rPr>
          <w:rFonts w:asciiTheme="minorHAnsi" w:hAnsiTheme="minorHAnsi" w:cstheme="minorHAnsi"/>
        </w:rPr>
        <w:t xml:space="preserve"> 59</w:t>
      </w:r>
      <w:r w:rsidR="0062069F" w:rsidRPr="007C625C">
        <w:rPr>
          <w:rFonts w:asciiTheme="minorHAnsi" w:hAnsiTheme="minorHAnsi" w:cstheme="minorHAnsi"/>
          <w:vertAlign w:val="superscript"/>
        </w:rPr>
        <w:t xml:space="preserve">2 </w:t>
      </w:r>
      <w:r w:rsidR="0062069F" w:rsidRPr="007C625C">
        <w:rPr>
          <w:rFonts w:asciiTheme="minorHAnsi" w:hAnsiTheme="minorHAnsi" w:cstheme="minorHAnsi"/>
        </w:rPr>
        <w:t>täiendatakse lõi</w:t>
      </w:r>
      <w:r w:rsidR="006C3008" w:rsidRPr="007C625C">
        <w:rPr>
          <w:rFonts w:asciiTheme="minorHAnsi" w:hAnsiTheme="minorHAnsi" w:cstheme="minorHAnsi"/>
        </w:rPr>
        <w:t>k</w:t>
      </w:r>
      <w:r w:rsidR="00530EA1" w:rsidRPr="007C625C">
        <w:rPr>
          <w:rFonts w:asciiTheme="minorHAnsi" w:hAnsiTheme="minorHAnsi" w:cstheme="minorHAnsi"/>
        </w:rPr>
        <w:t>e</w:t>
      </w:r>
      <w:r w:rsidR="006C3008" w:rsidRPr="007C625C">
        <w:rPr>
          <w:rFonts w:asciiTheme="minorHAnsi" w:hAnsiTheme="minorHAnsi" w:cstheme="minorHAnsi"/>
        </w:rPr>
        <w:t>ga</w:t>
      </w:r>
      <w:r w:rsidR="0062069F" w:rsidRPr="007C625C">
        <w:rPr>
          <w:rFonts w:asciiTheme="minorHAnsi" w:hAnsiTheme="minorHAnsi" w:cstheme="minorHAnsi"/>
        </w:rPr>
        <w:t xml:space="preserve"> 2</w:t>
      </w:r>
      <w:r w:rsidR="006C3008" w:rsidRPr="007C625C">
        <w:rPr>
          <w:rFonts w:asciiTheme="minorHAnsi" w:hAnsiTheme="minorHAnsi" w:cstheme="minorHAnsi"/>
          <w:vertAlign w:val="superscript"/>
        </w:rPr>
        <w:t>1</w:t>
      </w:r>
      <w:r w:rsidR="00A627F3" w:rsidRPr="007C625C">
        <w:rPr>
          <w:rFonts w:asciiTheme="minorHAnsi" w:hAnsiTheme="minorHAnsi" w:cstheme="minorHAnsi"/>
        </w:rPr>
        <w:t xml:space="preserve"> j</w:t>
      </w:r>
      <w:r w:rsidR="0062069F" w:rsidRPr="007C625C">
        <w:rPr>
          <w:rFonts w:asciiTheme="minorHAnsi" w:hAnsiTheme="minorHAnsi" w:cstheme="minorHAnsi"/>
        </w:rPr>
        <w:t>ärgmises sõnas</w:t>
      </w:r>
      <w:r w:rsidR="00CC549C" w:rsidRPr="007C625C">
        <w:rPr>
          <w:rFonts w:asciiTheme="minorHAnsi" w:hAnsiTheme="minorHAnsi" w:cstheme="minorHAnsi"/>
        </w:rPr>
        <w:t>tuses:</w:t>
      </w:r>
    </w:p>
    <w:p w14:paraId="38C97B5C" w14:textId="77777777" w:rsidR="0054195A" w:rsidRDefault="0054195A" w:rsidP="00606127">
      <w:pPr>
        <w:spacing w:after="0"/>
        <w:rPr>
          <w:rFonts w:asciiTheme="minorHAnsi" w:hAnsiTheme="minorHAnsi" w:cstheme="minorHAnsi"/>
        </w:rPr>
      </w:pPr>
    </w:p>
    <w:p w14:paraId="6428D877" w14:textId="2D1A8438" w:rsidR="00F86822" w:rsidRPr="007C625C" w:rsidRDefault="00C22690" w:rsidP="00606127">
      <w:pPr>
        <w:spacing w:after="0"/>
        <w:rPr>
          <w:rFonts w:asciiTheme="minorHAnsi" w:hAnsiTheme="minorHAnsi" w:cstheme="minorHAnsi"/>
          <w:color w:val="202020"/>
          <w:shd w:val="clear" w:color="auto" w:fill="FFFFFF"/>
        </w:rPr>
      </w:pPr>
      <w:bookmarkStart w:id="14" w:name="_Hlk177634394"/>
      <w:r w:rsidRPr="007C625C">
        <w:rPr>
          <w:rFonts w:asciiTheme="minorHAnsi" w:hAnsiTheme="minorHAnsi" w:cstheme="minorHAnsi"/>
        </w:rPr>
        <w:t>„</w:t>
      </w:r>
      <w:r w:rsidR="00470CF9" w:rsidRPr="007C625C">
        <w:rPr>
          <w:rFonts w:asciiTheme="minorHAnsi" w:hAnsiTheme="minorHAnsi" w:cstheme="minorHAnsi"/>
        </w:rPr>
        <w:t>(</w:t>
      </w:r>
      <w:r w:rsidR="00F86822" w:rsidRPr="007C625C">
        <w:rPr>
          <w:rFonts w:asciiTheme="minorHAnsi" w:hAnsiTheme="minorHAnsi" w:cstheme="minorHAnsi"/>
          <w:color w:val="202020"/>
          <w:shd w:val="clear" w:color="auto" w:fill="FFFFFF"/>
        </w:rPr>
        <w:t>2</w:t>
      </w:r>
      <w:r w:rsidR="00F86822" w:rsidRPr="007C625C">
        <w:rPr>
          <w:rFonts w:asciiTheme="minorHAnsi" w:hAnsiTheme="minorHAnsi" w:cstheme="minorHAnsi"/>
          <w:color w:val="202020"/>
          <w:shd w:val="clear" w:color="auto" w:fill="FFFFFF"/>
          <w:vertAlign w:val="superscript"/>
        </w:rPr>
        <w:t>1</w:t>
      </w:r>
      <w:r w:rsidR="00470CF9" w:rsidRPr="007C625C">
        <w:rPr>
          <w:rFonts w:asciiTheme="minorHAnsi" w:hAnsiTheme="minorHAnsi" w:cstheme="minorHAnsi"/>
          <w:color w:val="202020"/>
          <w:shd w:val="clear" w:color="auto" w:fill="FFFFFF"/>
        </w:rPr>
        <w:t>)</w:t>
      </w:r>
      <w:r w:rsidR="00F86822" w:rsidRPr="007C625C">
        <w:rPr>
          <w:rFonts w:asciiTheme="minorHAnsi" w:hAnsiTheme="minorHAnsi" w:cstheme="minorHAnsi"/>
          <w:color w:val="202020"/>
          <w:shd w:val="clear" w:color="auto" w:fill="FFFFFF"/>
          <w:vertAlign w:val="superscript"/>
        </w:rPr>
        <w:t xml:space="preserve"> </w:t>
      </w:r>
      <w:r w:rsidR="00786257" w:rsidRPr="007C625C">
        <w:rPr>
          <w:rFonts w:asciiTheme="minorHAnsi" w:hAnsiTheme="minorHAnsi" w:cstheme="minorHAnsi"/>
          <w:color w:val="202020"/>
          <w:shd w:val="clear" w:color="auto" w:fill="FFFFFF"/>
        </w:rPr>
        <w:t xml:space="preserve">Toetuse väljamaksed kaetakse taastuvenergia tasust, mille suuruse arvutab </w:t>
      </w:r>
      <w:del w:id="15" w:author="Katariina Kärsten" w:date="2024-09-19T10:56:00Z">
        <w:r w:rsidR="00786257" w:rsidRPr="007C625C" w:rsidDel="0099089B">
          <w:rPr>
            <w:rFonts w:asciiTheme="minorHAnsi" w:hAnsiTheme="minorHAnsi" w:cstheme="minorHAnsi"/>
            <w:color w:val="202020"/>
            <w:shd w:val="clear" w:color="auto" w:fill="FFFFFF"/>
          </w:rPr>
          <w:delText xml:space="preserve">põhivõrguettevõtja </w:delText>
        </w:r>
      </w:del>
      <w:r w:rsidR="00786257" w:rsidRPr="007C625C">
        <w:rPr>
          <w:rFonts w:asciiTheme="minorHAnsi" w:hAnsiTheme="minorHAnsi" w:cstheme="minorHAnsi"/>
          <w:color w:val="202020"/>
          <w:shd w:val="clear" w:color="auto" w:fill="FFFFFF"/>
        </w:rPr>
        <w:t>ja kogub tarbijatelt</w:t>
      </w:r>
      <w:ins w:id="16" w:author="Katariina Kärsten" w:date="2024-09-19T10:56:00Z">
        <w:r w:rsidR="0099089B" w:rsidRPr="0099089B">
          <w:rPr>
            <w:rFonts w:asciiTheme="minorHAnsi" w:hAnsiTheme="minorHAnsi" w:cstheme="minorHAnsi"/>
            <w:color w:val="202020"/>
            <w:shd w:val="clear" w:color="auto" w:fill="FFFFFF"/>
          </w:rPr>
          <w:t xml:space="preserve"> </w:t>
        </w:r>
        <w:r w:rsidR="0099089B" w:rsidRPr="007C625C">
          <w:rPr>
            <w:rFonts w:asciiTheme="minorHAnsi" w:hAnsiTheme="minorHAnsi" w:cstheme="minorHAnsi"/>
            <w:color w:val="202020"/>
            <w:shd w:val="clear" w:color="auto" w:fill="FFFFFF"/>
          </w:rPr>
          <w:t>põhivõrguettevõtja</w:t>
        </w:r>
      </w:ins>
      <w:r w:rsidR="00786257" w:rsidRPr="007C625C">
        <w:rPr>
          <w:rFonts w:asciiTheme="minorHAnsi" w:hAnsiTheme="minorHAnsi" w:cstheme="minorHAnsi"/>
          <w:color w:val="202020"/>
          <w:shd w:val="clear" w:color="auto" w:fill="FFFFFF"/>
        </w:rPr>
        <w:t xml:space="preserve">. </w:t>
      </w:r>
      <w:r w:rsidR="004F4431" w:rsidRPr="007C625C">
        <w:rPr>
          <w:rFonts w:asciiTheme="minorHAnsi" w:hAnsiTheme="minorHAnsi" w:cstheme="minorHAnsi"/>
          <w:color w:val="202020"/>
          <w:shd w:val="clear" w:color="auto" w:fill="FFFFFF"/>
        </w:rPr>
        <w:t>Vajaduse</w:t>
      </w:r>
      <w:r w:rsidR="00E76B89">
        <w:rPr>
          <w:rFonts w:asciiTheme="minorHAnsi" w:hAnsiTheme="minorHAnsi" w:cstheme="minorHAnsi"/>
          <w:color w:val="202020"/>
          <w:shd w:val="clear" w:color="auto" w:fill="FFFFFF"/>
        </w:rPr>
        <w:t xml:space="preserve"> korra</w:t>
      </w:r>
      <w:r w:rsidR="004F4431" w:rsidRPr="007C625C">
        <w:rPr>
          <w:rFonts w:asciiTheme="minorHAnsi" w:hAnsiTheme="minorHAnsi" w:cstheme="minorHAnsi"/>
          <w:color w:val="202020"/>
          <w:shd w:val="clear" w:color="auto" w:fill="FFFFFF"/>
        </w:rPr>
        <w:t>l võib riik nimetatud toetuse rahastamisest tekkinud kulud vajalikus mahus hüvitada Vabariigi Valitsuse reservist selleks eraldatavatest riigieelarve vahenditest</w:t>
      </w:r>
      <w:bookmarkEnd w:id="14"/>
      <w:r w:rsidR="004F4431" w:rsidRPr="007C625C">
        <w:rPr>
          <w:rFonts w:asciiTheme="minorHAnsi" w:hAnsiTheme="minorHAnsi" w:cstheme="minorHAnsi"/>
          <w:color w:val="202020"/>
          <w:shd w:val="clear" w:color="auto" w:fill="FFFFFF"/>
        </w:rPr>
        <w:t>.“;</w:t>
      </w:r>
    </w:p>
    <w:p w14:paraId="42F29F34" w14:textId="77777777" w:rsidR="004F4431" w:rsidRPr="007C625C" w:rsidRDefault="004F4431" w:rsidP="00606127">
      <w:pPr>
        <w:spacing w:after="0"/>
        <w:rPr>
          <w:rFonts w:asciiTheme="minorHAnsi" w:hAnsiTheme="minorHAnsi" w:cstheme="minorHAnsi"/>
        </w:rPr>
      </w:pPr>
    </w:p>
    <w:p w14:paraId="68D3667C" w14:textId="239B1218" w:rsidR="00334660" w:rsidRPr="007C625C" w:rsidRDefault="00BC4161" w:rsidP="00606127">
      <w:pPr>
        <w:spacing w:after="0"/>
        <w:rPr>
          <w:rFonts w:asciiTheme="minorHAnsi" w:hAnsiTheme="minorHAnsi" w:cstheme="minorHAnsi"/>
        </w:rPr>
      </w:pPr>
      <w:bookmarkStart w:id="17" w:name="_Hlk172807683"/>
      <w:bookmarkEnd w:id="12"/>
      <w:r w:rsidRPr="007C625C">
        <w:rPr>
          <w:rFonts w:asciiTheme="minorHAnsi" w:hAnsiTheme="minorHAnsi" w:cstheme="minorHAnsi"/>
          <w:b/>
          <w:bCs/>
        </w:rPr>
        <w:t>8</w:t>
      </w:r>
      <w:r w:rsidR="00F86822" w:rsidRPr="007C625C">
        <w:rPr>
          <w:rFonts w:asciiTheme="minorHAnsi" w:hAnsiTheme="minorHAnsi" w:cstheme="minorHAnsi"/>
          <w:b/>
          <w:bCs/>
        </w:rPr>
        <w:t xml:space="preserve">) </w:t>
      </w:r>
      <w:r w:rsidR="00F86822" w:rsidRPr="007C625C">
        <w:rPr>
          <w:rFonts w:asciiTheme="minorHAnsi" w:hAnsiTheme="minorHAnsi" w:cstheme="minorHAnsi"/>
        </w:rPr>
        <w:t>paragrahvi 59</w:t>
      </w:r>
      <w:r w:rsidR="00F86822" w:rsidRPr="007C625C">
        <w:rPr>
          <w:rFonts w:asciiTheme="minorHAnsi" w:hAnsiTheme="minorHAnsi" w:cstheme="minorHAnsi"/>
          <w:vertAlign w:val="superscript"/>
        </w:rPr>
        <w:t xml:space="preserve">4 </w:t>
      </w:r>
      <w:r w:rsidR="00F86822" w:rsidRPr="007C625C">
        <w:rPr>
          <w:rFonts w:asciiTheme="minorHAnsi" w:hAnsiTheme="minorHAnsi" w:cstheme="minorHAnsi"/>
        </w:rPr>
        <w:t>lõikes</w:t>
      </w:r>
      <w:r w:rsidR="00470CF9" w:rsidRPr="007C625C">
        <w:rPr>
          <w:rFonts w:asciiTheme="minorHAnsi" w:hAnsiTheme="minorHAnsi" w:cstheme="minorHAnsi"/>
        </w:rPr>
        <w:t>t</w:t>
      </w:r>
      <w:r w:rsidR="00F86822" w:rsidRPr="007C625C">
        <w:rPr>
          <w:rFonts w:asciiTheme="minorHAnsi" w:hAnsiTheme="minorHAnsi" w:cstheme="minorHAnsi"/>
        </w:rPr>
        <w:t xml:space="preserve"> 1 </w:t>
      </w:r>
      <w:r w:rsidR="00470CF9" w:rsidRPr="007C625C">
        <w:rPr>
          <w:rFonts w:asciiTheme="minorHAnsi" w:hAnsiTheme="minorHAnsi" w:cstheme="minorHAnsi"/>
        </w:rPr>
        <w:t>jäetakse välja</w:t>
      </w:r>
      <w:r w:rsidR="00F86822" w:rsidRPr="007C625C">
        <w:rPr>
          <w:rFonts w:asciiTheme="minorHAnsi" w:hAnsiTheme="minorHAnsi" w:cstheme="minorHAnsi"/>
        </w:rPr>
        <w:t xml:space="preserve"> sõna „osatähtsuse“</w:t>
      </w:r>
      <w:r w:rsidR="00470CF9" w:rsidRPr="007C625C">
        <w:rPr>
          <w:rFonts w:asciiTheme="minorHAnsi" w:hAnsiTheme="minorHAnsi" w:cstheme="minorHAnsi"/>
        </w:rPr>
        <w:t>;</w:t>
      </w:r>
    </w:p>
    <w:bookmarkEnd w:id="17"/>
    <w:p w14:paraId="39AA7F30" w14:textId="77777777" w:rsidR="00F86822" w:rsidRPr="007C625C" w:rsidRDefault="00F86822" w:rsidP="00606127">
      <w:pPr>
        <w:spacing w:after="0"/>
        <w:rPr>
          <w:rFonts w:asciiTheme="minorHAnsi" w:hAnsiTheme="minorHAnsi" w:cstheme="minorHAnsi"/>
        </w:rPr>
      </w:pPr>
    </w:p>
    <w:p w14:paraId="5040C6E2" w14:textId="0F11EBDA" w:rsidR="00F86822" w:rsidRPr="007C625C" w:rsidRDefault="00BC4161" w:rsidP="00606127">
      <w:pPr>
        <w:spacing w:after="0"/>
        <w:rPr>
          <w:rFonts w:asciiTheme="minorHAnsi" w:hAnsiTheme="minorHAnsi" w:cstheme="minorHAnsi"/>
        </w:rPr>
      </w:pPr>
      <w:bookmarkStart w:id="18" w:name="_Hlk172807834"/>
      <w:r w:rsidRPr="007C625C">
        <w:rPr>
          <w:rFonts w:asciiTheme="minorHAnsi" w:hAnsiTheme="minorHAnsi" w:cstheme="minorHAnsi"/>
          <w:b/>
          <w:bCs/>
        </w:rPr>
        <w:t>9</w:t>
      </w:r>
      <w:r w:rsidR="00F86822" w:rsidRPr="007C625C">
        <w:rPr>
          <w:rFonts w:asciiTheme="minorHAnsi" w:hAnsiTheme="minorHAnsi" w:cstheme="minorHAnsi"/>
          <w:b/>
          <w:bCs/>
        </w:rPr>
        <w:t xml:space="preserve">) </w:t>
      </w:r>
      <w:r w:rsidR="00F86822" w:rsidRPr="007C625C">
        <w:rPr>
          <w:rFonts w:asciiTheme="minorHAnsi" w:hAnsiTheme="minorHAnsi" w:cstheme="minorHAnsi"/>
        </w:rPr>
        <w:t>paragrahvi 59</w:t>
      </w:r>
      <w:r w:rsidR="00F86822" w:rsidRPr="007C625C">
        <w:rPr>
          <w:rFonts w:asciiTheme="minorHAnsi" w:hAnsiTheme="minorHAnsi" w:cstheme="minorHAnsi"/>
          <w:vertAlign w:val="superscript"/>
        </w:rPr>
        <w:t xml:space="preserve">4 </w:t>
      </w:r>
      <w:r w:rsidR="00F86822" w:rsidRPr="007C625C">
        <w:rPr>
          <w:rFonts w:asciiTheme="minorHAnsi" w:hAnsiTheme="minorHAnsi" w:cstheme="minorHAnsi"/>
        </w:rPr>
        <w:t>lõige 4</w:t>
      </w:r>
      <w:r w:rsidR="00F86822" w:rsidRPr="007C625C">
        <w:rPr>
          <w:rFonts w:asciiTheme="minorHAnsi" w:hAnsiTheme="minorHAnsi" w:cstheme="minorHAnsi"/>
          <w:vertAlign w:val="superscript"/>
        </w:rPr>
        <w:t xml:space="preserve">1 </w:t>
      </w:r>
      <w:r w:rsidR="00F86822" w:rsidRPr="007C625C">
        <w:rPr>
          <w:rFonts w:asciiTheme="minorHAnsi" w:hAnsiTheme="minorHAnsi" w:cstheme="minorHAnsi"/>
        </w:rPr>
        <w:t>tunnistatakse kehtetuks</w:t>
      </w:r>
      <w:r w:rsidR="00470CF9" w:rsidRPr="007C625C">
        <w:rPr>
          <w:rFonts w:asciiTheme="minorHAnsi" w:hAnsiTheme="minorHAnsi" w:cstheme="minorHAnsi"/>
        </w:rPr>
        <w:t>;</w:t>
      </w:r>
    </w:p>
    <w:bookmarkEnd w:id="18"/>
    <w:p w14:paraId="45774453" w14:textId="77777777" w:rsidR="00F86822" w:rsidRPr="007C625C" w:rsidRDefault="00F86822" w:rsidP="00606127">
      <w:pPr>
        <w:spacing w:after="0"/>
        <w:rPr>
          <w:rFonts w:asciiTheme="minorHAnsi" w:hAnsiTheme="minorHAnsi" w:cstheme="minorHAnsi"/>
        </w:rPr>
      </w:pPr>
    </w:p>
    <w:p w14:paraId="7B0C6834" w14:textId="1A762CFC" w:rsidR="00F7373B" w:rsidRPr="00E46D77" w:rsidRDefault="00BC4161" w:rsidP="00606127">
      <w:pPr>
        <w:spacing w:after="0"/>
        <w:rPr>
          <w:rFonts w:cs="Times New Roman"/>
          <w:b/>
          <w:bCs/>
        </w:rPr>
      </w:pPr>
      <w:r w:rsidRPr="00E46D77">
        <w:rPr>
          <w:rFonts w:cs="Times New Roman"/>
          <w:b/>
          <w:bCs/>
        </w:rPr>
        <w:t>10</w:t>
      </w:r>
      <w:r w:rsidR="00F86822" w:rsidRPr="00E46D77">
        <w:rPr>
          <w:rFonts w:cs="Times New Roman"/>
          <w:b/>
          <w:bCs/>
        </w:rPr>
        <w:t xml:space="preserve">) </w:t>
      </w:r>
      <w:bookmarkEnd w:id="13"/>
      <w:r w:rsidR="00BA395C" w:rsidRPr="00E46D77">
        <w:rPr>
          <w:rFonts w:eastAsia="Calibri" w:cs="Times New Roman"/>
          <w:lang w:eastAsia="et-EE"/>
        </w:rPr>
        <w:t>paragrahvi</w:t>
      </w:r>
      <w:r w:rsidR="00BA395C" w:rsidRPr="00E46D77">
        <w:rPr>
          <w:rFonts w:cs="Times New Roman"/>
        </w:rPr>
        <w:t xml:space="preserve"> 59</w:t>
      </w:r>
      <w:r w:rsidR="00BA395C" w:rsidRPr="00E46D77">
        <w:rPr>
          <w:rFonts w:cs="Times New Roman"/>
          <w:vertAlign w:val="superscript"/>
        </w:rPr>
        <w:t>4</w:t>
      </w:r>
      <w:r w:rsidR="00BA395C" w:rsidRPr="00E46D77">
        <w:rPr>
          <w:rFonts w:cs="Times New Roman"/>
        </w:rPr>
        <w:t xml:space="preserve"> lõi</w:t>
      </w:r>
      <w:r w:rsidR="0005076A" w:rsidRPr="00E46D77">
        <w:rPr>
          <w:rFonts w:cs="Times New Roman"/>
        </w:rPr>
        <w:t>k</w:t>
      </w:r>
      <w:r w:rsidR="00BA395C" w:rsidRPr="00E46D77">
        <w:rPr>
          <w:rFonts w:cs="Times New Roman"/>
        </w:rPr>
        <w:t>e</w:t>
      </w:r>
      <w:r w:rsidR="0005076A" w:rsidRPr="00E46D77">
        <w:rPr>
          <w:rFonts w:cs="Times New Roman"/>
        </w:rPr>
        <w:t>st</w:t>
      </w:r>
      <w:r w:rsidR="00BA395C" w:rsidRPr="00E46D77">
        <w:rPr>
          <w:rFonts w:cs="Times New Roman"/>
        </w:rPr>
        <w:t xml:space="preserve"> 5</w:t>
      </w:r>
      <w:r w:rsidR="00A367C3" w:rsidRPr="00E46D77">
        <w:rPr>
          <w:rFonts w:cs="Times New Roman"/>
        </w:rPr>
        <w:t xml:space="preserve"> </w:t>
      </w:r>
      <w:r w:rsidR="0005076A" w:rsidRPr="00E46D77">
        <w:rPr>
          <w:rFonts w:cs="Times New Roman"/>
        </w:rPr>
        <w:t>jäetakse välja tekstiosa „kõige soodsama tootja“;</w:t>
      </w:r>
    </w:p>
    <w:p w14:paraId="2114FFBF" w14:textId="77777777" w:rsidR="00F86822" w:rsidRPr="00E46D77" w:rsidRDefault="00F86822" w:rsidP="00606127">
      <w:pPr>
        <w:spacing w:after="0"/>
        <w:rPr>
          <w:rFonts w:cs="Times New Roman"/>
        </w:rPr>
      </w:pPr>
    </w:p>
    <w:p w14:paraId="197E5D19" w14:textId="2273564D" w:rsidR="00E46D77" w:rsidRPr="00E46D77" w:rsidRDefault="00BC4161" w:rsidP="00606127">
      <w:pPr>
        <w:spacing w:after="0"/>
        <w:rPr>
          <w:rFonts w:cs="Times New Roman"/>
        </w:rPr>
      </w:pPr>
      <w:bookmarkStart w:id="19" w:name="_Hlk175756728"/>
      <w:r w:rsidRPr="00E46D77">
        <w:rPr>
          <w:rFonts w:cs="Times New Roman"/>
          <w:b/>
          <w:bCs/>
        </w:rPr>
        <w:t>11</w:t>
      </w:r>
      <w:r w:rsidR="00F86822" w:rsidRPr="00E46D77">
        <w:rPr>
          <w:rFonts w:cs="Times New Roman"/>
          <w:b/>
          <w:bCs/>
        </w:rPr>
        <w:t xml:space="preserve">) </w:t>
      </w:r>
      <w:r w:rsidR="0030367C" w:rsidRPr="00E46D77">
        <w:rPr>
          <w:rFonts w:cs="Times New Roman"/>
        </w:rPr>
        <w:t>paragrahvi 59</w:t>
      </w:r>
      <w:r w:rsidR="0030367C" w:rsidRPr="00E46D77">
        <w:rPr>
          <w:rFonts w:cs="Times New Roman"/>
          <w:vertAlign w:val="superscript"/>
        </w:rPr>
        <w:t>4</w:t>
      </w:r>
      <w:r w:rsidR="0030367C" w:rsidRPr="00E46D77">
        <w:rPr>
          <w:rFonts w:cs="Times New Roman"/>
        </w:rPr>
        <w:t xml:space="preserve"> lõike 5</w:t>
      </w:r>
      <w:r w:rsidR="0030367C" w:rsidRPr="00E46D77">
        <w:rPr>
          <w:rFonts w:cs="Times New Roman"/>
          <w:vertAlign w:val="superscript"/>
        </w:rPr>
        <w:t>1</w:t>
      </w:r>
      <w:r w:rsidR="0030367C" w:rsidRPr="00E46D77">
        <w:rPr>
          <w:rFonts w:cs="Times New Roman"/>
        </w:rPr>
        <w:t xml:space="preserve"> punkt 2 </w:t>
      </w:r>
      <w:r w:rsidR="00E46D77" w:rsidRPr="00E46D77">
        <w:rPr>
          <w:rFonts w:cs="Times New Roman"/>
        </w:rPr>
        <w:t xml:space="preserve">muudetakse ja sõnastatakse järgmiselt: </w:t>
      </w:r>
    </w:p>
    <w:p w14:paraId="0CEBBE1A" w14:textId="197B18CE" w:rsidR="00E46D77" w:rsidRPr="00E46D77" w:rsidRDefault="00E46D77" w:rsidP="00606127">
      <w:pPr>
        <w:spacing w:after="0"/>
        <w:rPr>
          <w:rFonts w:cs="Times New Roman"/>
        </w:rPr>
      </w:pPr>
      <w:r w:rsidRPr="00E46D77">
        <w:rPr>
          <w:rFonts w:cs="Times New Roman"/>
          <w:color w:val="202020"/>
        </w:rPr>
        <w:br/>
      </w:r>
      <w:bookmarkStart w:id="20" w:name="para59b4lg5b1p2"/>
      <w:r w:rsidRPr="00C159EB">
        <w:rPr>
          <w:rFonts w:cs="Times New Roman"/>
          <w:bdr w:val="none" w:sz="0" w:space="0" w:color="auto" w:frame="1"/>
          <w:shd w:val="clear" w:color="auto" w:fill="FFFFFF"/>
        </w:rPr>
        <w:t>„</w:t>
      </w:r>
      <w:bookmarkEnd w:id="20"/>
      <w:r w:rsidRPr="00C159EB">
        <w:rPr>
          <w:rFonts w:cs="Times New Roman"/>
          <w:shd w:val="clear" w:color="auto" w:fill="FFFFFF"/>
        </w:rPr>
        <w:t>2)</w:t>
      </w:r>
      <w:r w:rsidRPr="00C159EB">
        <w:rPr>
          <w:rStyle w:val="tyhik"/>
          <w:rFonts w:cs="Times New Roman"/>
          <w:bdr w:val="none" w:sz="0" w:space="0" w:color="auto" w:frame="1"/>
          <w:shd w:val="clear" w:color="auto" w:fill="FFFFFF"/>
        </w:rPr>
        <w:t> </w:t>
      </w:r>
      <w:bookmarkStart w:id="21" w:name="_Hlk177634472"/>
      <w:r w:rsidRPr="00C159EB">
        <w:rPr>
          <w:rFonts w:cs="Times New Roman"/>
          <w:shd w:val="clear" w:color="auto" w:fill="FFFFFF"/>
        </w:rPr>
        <w:t xml:space="preserve">pakkumise </w:t>
      </w:r>
      <w:r w:rsidRPr="00E46D77">
        <w:rPr>
          <w:rFonts w:cs="Times New Roman"/>
          <w:color w:val="202020"/>
          <w:shd w:val="clear" w:color="auto" w:fill="FFFFFF"/>
        </w:rPr>
        <w:t xml:space="preserve">esemeks oleva toetatava elektrienergia liigi, tootmise tehnoloogia  ja </w:t>
      </w:r>
      <w:r w:rsidR="001D02EE">
        <w:rPr>
          <w:rFonts w:cs="Times New Roman"/>
          <w:color w:val="202020"/>
          <w:shd w:val="clear" w:color="auto" w:fill="FFFFFF"/>
        </w:rPr>
        <w:t>suurima pakutava</w:t>
      </w:r>
      <w:r w:rsidRPr="00E46D77">
        <w:rPr>
          <w:rFonts w:cs="Times New Roman"/>
          <w:color w:val="202020"/>
          <w:shd w:val="clear" w:color="auto" w:fill="FFFFFF"/>
        </w:rPr>
        <w:t xml:space="preserve"> koguse koos maksimaalse suurendamise võimalusega ühe kalendriaasta kohta</w:t>
      </w:r>
      <w:bookmarkEnd w:id="21"/>
      <w:r w:rsidRPr="00E46D77">
        <w:rPr>
          <w:rFonts w:cs="Times New Roman"/>
          <w:color w:val="202020"/>
          <w:shd w:val="clear" w:color="auto" w:fill="FFFFFF"/>
        </w:rPr>
        <w:t>;“;</w:t>
      </w:r>
    </w:p>
    <w:p w14:paraId="02DF3165" w14:textId="77777777" w:rsidR="0031554C" w:rsidRPr="00E46D77" w:rsidRDefault="0031554C" w:rsidP="00606127">
      <w:pPr>
        <w:spacing w:after="0"/>
        <w:rPr>
          <w:rFonts w:cs="Times New Roman"/>
          <w:color w:val="202020"/>
          <w:shd w:val="clear" w:color="auto" w:fill="FFFFFF"/>
        </w:rPr>
      </w:pPr>
      <w:bookmarkStart w:id="22" w:name="_Hlk172786752"/>
      <w:bookmarkEnd w:id="19"/>
    </w:p>
    <w:p w14:paraId="1880F9FC" w14:textId="4F20C34B" w:rsidR="0031554C" w:rsidRPr="00E46D77" w:rsidRDefault="00BC4161" w:rsidP="00606127">
      <w:pPr>
        <w:spacing w:after="0"/>
        <w:rPr>
          <w:rFonts w:cs="Times New Roman"/>
        </w:rPr>
      </w:pPr>
      <w:r w:rsidRPr="00E46D77">
        <w:rPr>
          <w:rFonts w:cs="Times New Roman"/>
          <w:b/>
          <w:bCs/>
          <w:color w:val="202020"/>
          <w:shd w:val="clear" w:color="auto" w:fill="FFFFFF"/>
        </w:rPr>
        <w:t>1</w:t>
      </w:r>
      <w:r w:rsidR="0012079B" w:rsidRPr="00E46D77">
        <w:rPr>
          <w:rFonts w:cs="Times New Roman"/>
          <w:b/>
          <w:bCs/>
          <w:color w:val="202020"/>
          <w:shd w:val="clear" w:color="auto" w:fill="FFFFFF"/>
        </w:rPr>
        <w:t>2</w:t>
      </w:r>
      <w:r w:rsidR="0031554C" w:rsidRPr="00E46D77">
        <w:rPr>
          <w:rFonts w:cs="Times New Roman"/>
          <w:b/>
          <w:bCs/>
          <w:color w:val="202020"/>
          <w:shd w:val="clear" w:color="auto" w:fill="FFFFFF"/>
        </w:rPr>
        <w:t>)</w:t>
      </w:r>
      <w:r w:rsidR="0031554C" w:rsidRPr="00E46D77">
        <w:rPr>
          <w:rFonts w:cs="Times New Roman"/>
          <w:color w:val="202020"/>
          <w:shd w:val="clear" w:color="auto" w:fill="FFFFFF"/>
        </w:rPr>
        <w:t xml:space="preserve"> </w:t>
      </w:r>
      <w:r w:rsidR="0031554C" w:rsidRPr="00E46D77">
        <w:rPr>
          <w:rFonts w:cs="Times New Roman"/>
        </w:rPr>
        <w:t>paragrahvi 59</w:t>
      </w:r>
      <w:r w:rsidR="0031554C" w:rsidRPr="00E46D77">
        <w:rPr>
          <w:rFonts w:cs="Times New Roman"/>
          <w:vertAlign w:val="superscript"/>
        </w:rPr>
        <w:t xml:space="preserve">4 </w:t>
      </w:r>
      <w:r w:rsidR="0031554C" w:rsidRPr="00E46D77">
        <w:rPr>
          <w:rFonts w:cs="Times New Roman"/>
        </w:rPr>
        <w:t>lõiget 5</w:t>
      </w:r>
      <w:r w:rsidR="0031554C" w:rsidRPr="00E46D77">
        <w:rPr>
          <w:rFonts w:cs="Times New Roman"/>
          <w:vertAlign w:val="superscript"/>
        </w:rPr>
        <w:t>1</w:t>
      </w:r>
      <w:r w:rsidR="0031554C" w:rsidRPr="00E46D77">
        <w:rPr>
          <w:rFonts w:cs="Times New Roman"/>
        </w:rPr>
        <w:t xml:space="preserve"> täiendatakse punkti</w:t>
      </w:r>
      <w:r w:rsidR="00B7416E" w:rsidRPr="00E46D77">
        <w:rPr>
          <w:rFonts w:cs="Times New Roman"/>
        </w:rPr>
        <w:t>de</w:t>
      </w:r>
      <w:r w:rsidR="0031554C" w:rsidRPr="00E46D77">
        <w:rPr>
          <w:rFonts w:cs="Times New Roman"/>
        </w:rPr>
        <w:t>ga 6</w:t>
      </w:r>
      <w:r w:rsidR="00B7416E" w:rsidRPr="00E46D77">
        <w:rPr>
          <w:rFonts w:cs="Times New Roman"/>
        </w:rPr>
        <w:t xml:space="preserve"> ja 7</w:t>
      </w:r>
      <w:r w:rsidR="0031554C" w:rsidRPr="00E46D77">
        <w:rPr>
          <w:rFonts w:cs="Times New Roman"/>
        </w:rPr>
        <w:t xml:space="preserve"> järgmises sõnastuses:</w:t>
      </w:r>
    </w:p>
    <w:p w14:paraId="6DE92431" w14:textId="77777777" w:rsidR="0054195A" w:rsidRDefault="0054195A" w:rsidP="00606127">
      <w:pPr>
        <w:spacing w:after="0"/>
        <w:rPr>
          <w:rFonts w:cs="Times New Roman"/>
        </w:rPr>
      </w:pPr>
    </w:p>
    <w:p w14:paraId="591A610B" w14:textId="3DC29C0B" w:rsidR="0031554C" w:rsidRDefault="0031554C" w:rsidP="00606127">
      <w:pPr>
        <w:spacing w:after="0"/>
        <w:rPr>
          <w:rFonts w:asciiTheme="minorHAnsi" w:eastAsia="Times New Roman" w:hAnsiTheme="minorHAnsi" w:cstheme="minorHAnsi"/>
          <w:lang w:eastAsia="et-EE"/>
        </w:rPr>
      </w:pPr>
      <w:r w:rsidRPr="00E46D77">
        <w:rPr>
          <w:rFonts w:cs="Times New Roman"/>
        </w:rPr>
        <w:t>„</w:t>
      </w:r>
      <w:bookmarkStart w:id="23" w:name="_Hlk177634517"/>
      <w:r w:rsidRPr="00E46D77">
        <w:rPr>
          <w:rFonts w:cs="Times New Roman"/>
        </w:rPr>
        <w:t xml:space="preserve">6) </w:t>
      </w:r>
      <w:r w:rsidRPr="00E46D77">
        <w:rPr>
          <w:rFonts w:eastAsia="Times New Roman" w:cs="Times New Roman"/>
          <w:lang w:eastAsia="et-EE"/>
        </w:rPr>
        <w:t>käesoleva paragrahvi lõike 5</w:t>
      </w:r>
      <w:r w:rsidRPr="00E46D77">
        <w:rPr>
          <w:rFonts w:eastAsia="Times New Roman" w:cs="Times New Roman"/>
          <w:vertAlign w:val="superscript"/>
          <w:lang w:eastAsia="et-EE"/>
        </w:rPr>
        <w:t>2</w:t>
      </w:r>
      <w:r w:rsidRPr="00E46D77">
        <w:rPr>
          <w:rFonts w:eastAsia="Times New Roman" w:cs="Times New Roman"/>
          <w:lang w:eastAsia="et-EE"/>
        </w:rPr>
        <w:t xml:space="preserve"> punkti</w:t>
      </w:r>
      <w:r w:rsidRPr="007C625C">
        <w:rPr>
          <w:rFonts w:asciiTheme="minorHAnsi" w:eastAsia="Times New Roman" w:hAnsiTheme="minorHAnsi" w:cstheme="minorHAnsi"/>
          <w:lang w:eastAsia="et-EE"/>
        </w:rPr>
        <w:t xml:space="preserve"> 4 alusel korraldatava vähempakkumise korral toetuse ja Eesti hinnapiirkonna järgmise päeva turu elektrienergia kauplemisperioodi börsihinna summa, milleni võib maksta toetust</w:t>
      </w:r>
      <w:r w:rsidR="00B7416E">
        <w:rPr>
          <w:rFonts w:asciiTheme="minorHAnsi" w:eastAsia="Times New Roman" w:hAnsiTheme="minorHAnsi" w:cstheme="minorHAnsi"/>
          <w:lang w:eastAsia="et-EE"/>
        </w:rPr>
        <w:t>;</w:t>
      </w:r>
    </w:p>
    <w:p w14:paraId="455B173C" w14:textId="0D5B95AF" w:rsidR="00B7416E" w:rsidRPr="007C625C" w:rsidRDefault="00B7416E" w:rsidP="00606127">
      <w:pPr>
        <w:spacing w:after="0"/>
        <w:rPr>
          <w:rFonts w:asciiTheme="minorHAnsi" w:hAnsiTheme="minorHAnsi" w:cstheme="minorHAnsi"/>
          <w:color w:val="202020"/>
          <w:shd w:val="clear" w:color="auto" w:fill="FFFFFF"/>
        </w:rPr>
      </w:pPr>
      <w:r>
        <w:rPr>
          <w:rFonts w:asciiTheme="minorHAnsi" w:eastAsia="Times New Roman" w:hAnsiTheme="minorHAnsi" w:cstheme="minorHAnsi"/>
          <w:lang w:eastAsia="et-EE"/>
        </w:rPr>
        <w:t xml:space="preserve">7) </w:t>
      </w:r>
      <w:r w:rsidRPr="007C625C">
        <w:rPr>
          <w:rFonts w:asciiTheme="minorHAnsi" w:eastAsia="Times New Roman" w:hAnsiTheme="minorHAnsi" w:cstheme="minorHAnsi"/>
          <w:lang w:eastAsia="et-EE"/>
        </w:rPr>
        <w:t>käesoleva paragrahvi lõike 5</w:t>
      </w:r>
      <w:r w:rsidRPr="007C625C">
        <w:rPr>
          <w:rFonts w:asciiTheme="minorHAnsi" w:eastAsia="Times New Roman" w:hAnsiTheme="minorHAnsi" w:cstheme="minorHAnsi"/>
          <w:vertAlign w:val="superscript"/>
          <w:lang w:eastAsia="et-EE"/>
        </w:rPr>
        <w:t>2</w:t>
      </w:r>
      <w:r w:rsidRPr="007C625C">
        <w:rPr>
          <w:rFonts w:asciiTheme="minorHAnsi" w:eastAsia="Times New Roman" w:hAnsiTheme="minorHAnsi" w:cstheme="minorHAnsi"/>
          <w:lang w:eastAsia="et-EE"/>
        </w:rPr>
        <w:t xml:space="preserve"> punkti </w:t>
      </w:r>
      <w:r>
        <w:rPr>
          <w:rFonts w:asciiTheme="minorHAnsi" w:eastAsia="Times New Roman" w:hAnsiTheme="minorHAnsi" w:cstheme="minorHAnsi"/>
          <w:lang w:eastAsia="et-EE"/>
        </w:rPr>
        <w:t>5</w:t>
      </w:r>
      <w:r w:rsidRPr="007C625C">
        <w:rPr>
          <w:rFonts w:asciiTheme="minorHAnsi" w:eastAsia="Times New Roman" w:hAnsiTheme="minorHAnsi" w:cstheme="minorHAnsi"/>
          <w:lang w:eastAsia="et-EE"/>
        </w:rPr>
        <w:t xml:space="preserve"> alusel korraldatava vähempakkumise korral</w:t>
      </w:r>
      <w:r>
        <w:rPr>
          <w:rFonts w:asciiTheme="minorHAnsi" w:eastAsia="Times New Roman" w:hAnsiTheme="minorHAnsi" w:cstheme="minorHAnsi"/>
          <w:lang w:eastAsia="et-EE"/>
        </w:rPr>
        <w:t xml:space="preserve"> </w:t>
      </w:r>
      <w:bookmarkStart w:id="24" w:name="_Hlk174707380"/>
      <w:r>
        <w:rPr>
          <w:rFonts w:cs="Times New Roman"/>
        </w:rPr>
        <w:t xml:space="preserve">tasakaalustamisteenuse </w:t>
      </w:r>
      <w:r w:rsidR="00090FCB">
        <w:rPr>
          <w:rFonts w:cs="Times New Roman"/>
        </w:rPr>
        <w:t>hankimise</w:t>
      </w:r>
      <w:r>
        <w:rPr>
          <w:rFonts w:cs="Times New Roman"/>
        </w:rPr>
        <w:t xml:space="preserve">, milleks on </w:t>
      </w:r>
      <w:r>
        <w:rPr>
          <w:rFonts w:eastAsia="Times New Roman" w:cs="Times New Roman"/>
          <w:bCs/>
          <w:lang w:eastAsia="et-EE"/>
        </w:rPr>
        <w:t>pakkumisega kaasnev elektrienergia salvestamisest või tarbimiskajast koosneva tasakaalustamisteenuse pakkumine</w:t>
      </w:r>
      <w:bookmarkEnd w:id="24"/>
      <w:r>
        <w:rPr>
          <w:rFonts w:eastAsia="Times New Roman" w:cs="Times New Roman"/>
          <w:bCs/>
          <w:lang w:eastAsia="et-EE"/>
        </w:rPr>
        <w:t>.</w:t>
      </w:r>
      <w:bookmarkEnd w:id="23"/>
      <w:r>
        <w:rPr>
          <w:rFonts w:eastAsia="Times New Roman" w:cs="Times New Roman"/>
          <w:bCs/>
          <w:lang w:eastAsia="et-EE"/>
        </w:rPr>
        <w:t>“;</w:t>
      </w:r>
    </w:p>
    <w:p w14:paraId="4B2DDE38" w14:textId="2E9A4CC7" w:rsidR="00A31CBE" w:rsidRPr="007C625C" w:rsidRDefault="00A31CBE" w:rsidP="00606127">
      <w:pPr>
        <w:spacing w:after="0"/>
        <w:rPr>
          <w:rFonts w:asciiTheme="minorHAnsi" w:eastAsia="Times New Roman" w:hAnsiTheme="minorHAnsi" w:cstheme="minorHAnsi"/>
        </w:rPr>
      </w:pPr>
      <w:bookmarkStart w:id="25" w:name="_Hlk173329993"/>
      <w:bookmarkEnd w:id="22"/>
    </w:p>
    <w:p w14:paraId="30FD44F1" w14:textId="5DF334F3" w:rsidR="00297E38" w:rsidRPr="007C625C" w:rsidRDefault="00363B80" w:rsidP="00606127">
      <w:pPr>
        <w:spacing w:after="0"/>
        <w:rPr>
          <w:rFonts w:asciiTheme="minorHAnsi" w:eastAsia="Times New Roman" w:hAnsiTheme="minorHAnsi" w:cstheme="minorHAnsi"/>
        </w:rPr>
      </w:pPr>
      <w:bookmarkStart w:id="26" w:name="_Hlk173330416"/>
      <w:bookmarkEnd w:id="25"/>
      <w:r w:rsidRPr="007C625C">
        <w:rPr>
          <w:rFonts w:asciiTheme="minorHAnsi" w:eastAsia="Times New Roman" w:hAnsiTheme="minorHAnsi" w:cstheme="minorHAnsi"/>
          <w:b/>
          <w:bCs/>
        </w:rPr>
        <w:t>1</w:t>
      </w:r>
      <w:r w:rsidR="00923940" w:rsidRPr="007C625C">
        <w:rPr>
          <w:rFonts w:asciiTheme="minorHAnsi" w:eastAsia="Times New Roman" w:hAnsiTheme="minorHAnsi" w:cstheme="minorHAnsi"/>
          <w:b/>
          <w:bCs/>
        </w:rPr>
        <w:t>3</w:t>
      </w:r>
      <w:r w:rsidRPr="007C625C">
        <w:rPr>
          <w:rFonts w:asciiTheme="minorHAnsi" w:eastAsia="Times New Roman" w:hAnsiTheme="minorHAnsi" w:cstheme="minorHAnsi"/>
          <w:b/>
          <w:bCs/>
        </w:rPr>
        <w:t xml:space="preserve">) </w:t>
      </w:r>
      <w:r w:rsidR="00AF3BF8" w:rsidRPr="007C625C">
        <w:rPr>
          <w:rFonts w:asciiTheme="minorHAnsi" w:eastAsia="Times New Roman" w:hAnsiTheme="minorHAnsi" w:cstheme="minorHAnsi"/>
        </w:rPr>
        <w:t>paragrahvi 59</w:t>
      </w:r>
      <w:r w:rsidR="00AF3BF8" w:rsidRPr="007C625C">
        <w:rPr>
          <w:rFonts w:asciiTheme="minorHAnsi" w:eastAsia="Times New Roman" w:hAnsiTheme="minorHAnsi" w:cstheme="minorHAnsi"/>
          <w:vertAlign w:val="superscript"/>
        </w:rPr>
        <w:t>4</w:t>
      </w:r>
      <w:r w:rsidR="00AF3BF8" w:rsidRPr="007C625C">
        <w:rPr>
          <w:rFonts w:asciiTheme="minorHAnsi" w:eastAsia="Times New Roman" w:hAnsiTheme="minorHAnsi" w:cstheme="minorHAnsi"/>
        </w:rPr>
        <w:t xml:space="preserve"> lõi</w:t>
      </w:r>
      <w:r w:rsidR="0031554C" w:rsidRPr="007C625C">
        <w:rPr>
          <w:rFonts w:asciiTheme="minorHAnsi" w:eastAsia="Times New Roman" w:hAnsiTheme="minorHAnsi" w:cstheme="minorHAnsi"/>
        </w:rPr>
        <w:t>ke</w:t>
      </w:r>
      <w:r w:rsidR="00AF3BF8" w:rsidRPr="007C625C">
        <w:rPr>
          <w:rFonts w:asciiTheme="minorHAnsi" w:eastAsia="Times New Roman" w:hAnsiTheme="minorHAnsi" w:cstheme="minorHAnsi"/>
        </w:rPr>
        <w:t xml:space="preserve"> </w:t>
      </w:r>
      <w:r w:rsidR="001B5A5C" w:rsidRPr="007C625C">
        <w:rPr>
          <w:rFonts w:asciiTheme="minorHAnsi" w:eastAsia="Times New Roman" w:hAnsiTheme="minorHAnsi" w:cstheme="minorHAnsi"/>
        </w:rPr>
        <w:t>5</w:t>
      </w:r>
      <w:r w:rsidR="00AF3BF8" w:rsidRPr="007C625C">
        <w:rPr>
          <w:rFonts w:asciiTheme="minorHAnsi" w:eastAsia="Times New Roman" w:hAnsiTheme="minorHAnsi" w:cstheme="minorHAnsi"/>
          <w:vertAlign w:val="superscript"/>
        </w:rPr>
        <w:t>2</w:t>
      </w:r>
      <w:r w:rsidR="00AF3BF8" w:rsidRPr="007C625C">
        <w:rPr>
          <w:rFonts w:asciiTheme="minorHAnsi" w:eastAsia="Times New Roman" w:hAnsiTheme="minorHAnsi" w:cstheme="minorHAnsi"/>
        </w:rPr>
        <w:t xml:space="preserve"> </w:t>
      </w:r>
      <w:del w:id="27" w:author="Katariina Kärsten" w:date="2024-09-18T16:01:00Z">
        <w:r w:rsidR="0031554C" w:rsidRPr="007C625C" w:rsidDel="009930E5">
          <w:rPr>
            <w:rFonts w:asciiTheme="minorHAnsi" w:eastAsia="Times New Roman" w:hAnsiTheme="minorHAnsi" w:cstheme="minorHAnsi"/>
          </w:rPr>
          <w:delText xml:space="preserve">juhtlauset </w:delText>
        </w:r>
      </w:del>
      <w:ins w:id="28" w:author="Katariina Kärsten" w:date="2024-09-18T16:01:00Z">
        <w:r w:rsidR="009930E5">
          <w:rPr>
            <w:rFonts w:asciiTheme="minorHAnsi" w:eastAsia="Times New Roman" w:hAnsiTheme="minorHAnsi" w:cstheme="minorHAnsi"/>
          </w:rPr>
          <w:t xml:space="preserve">sissejuhatavat lauseosa </w:t>
        </w:r>
      </w:ins>
      <w:r w:rsidR="0031554C" w:rsidRPr="007C625C">
        <w:rPr>
          <w:rFonts w:asciiTheme="minorHAnsi" w:eastAsia="Times New Roman" w:hAnsiTheme="minorHAnsi" w:cstheme="minorHAnsi"/>
        </w:rPr>
        <w:t>täiendatakse pärast sõna „elektrisüsteemi“ tekstiosaga „</w:t>
      </w:r>
      <w:bookmarkStart w:id="29" w:name="_Hlk177634550"/>
      <w:r w:rsidR="0031554C" w:rsidRPr="007C625C">
        <w:rPr>
          <w:rFonts w:asciiTheme="minorHAnsi" w:eastAsia="Times New Roman" w:hAnsiTheme="minorHAnsi" w:cstheme="minorHAnsi"/>
        </w:rPr>
        <w:t>või käesoleva paragrahvi lõikes 1 sätestatud eesmärkide saavutamise</w:t>
      </w:r>
      <w:bookmarkEnd w:id="29"/>
      <w:r w:rsidR="0031554C" w:rsidRPr="007C625C">
        <w:rPr>
          <w:rFonts w:asciiTheme="minorHAnsi" w:eastAsia="Times New Roman" w:hAnsiTheme="minorHAnsi" w:cstheme="minorHAnsi"/>
        </w:rPr>
        <w:t>“;</w:t>
      </w:r>
    </w:p>
    <w:bookmarkEnd w:id="26"/>
    <w:p w14:paraId="79665A32" w14:textId="77777777" w:rsidR="0031554C" w:rsidRPr="007C625C" w:rsidRDefault="0031554C" w:rsidP="00606127">
      <w:pPr>
        <w:spacing w:after="0"/>
        <w:rPr>
          <w:rFonts w:asciiTheme="minorHAnsi" w:eastAsia="Times New Roman" w:hAnsiTheme="minorHAnsi" w:cstheme="minorHAnsi"/>
        </w:rPr>
      </w:pPr>
    </w:p>
    <w:p w14:paraId="723CFCFC" w14:textId="5A840CA8" w:rsidR="0031554C" w:rsidRPr="007C625C" w:rsidRDefault="0031554C" w:rsidP="00606127">
      <w:pPr>
        <w:spacing w:after="0"/>
        <w:rPr>
          <w:rFonts w:asciiTheme="minorHAnsi" w:eastAsia="Times New Roman" w:hAnsiTheme="minorHAnsi" w:cstheme="minorHAnsi"/>
        </w:rPr>
      </w:pPr>
      <w:r w:rsidRPr="007C625C">
        <w:rPr>
          <w:rFonts w:asciiTheme="minorHAnsi" w:eastAsia="Times New Roman" w:hAnsiTheme="minorHAnsi" w:cstheme="minorHAnsi"/>
          <w:b/>
          <w:bCs/>
        </w:rPr>
        <w:t>1</w:t>
      </w:r>
      <w:r w:rsidR="005D7F4C" w:rsidRPr="007C625C">
        <w:rPr>
          <w:rFonts w:asciiTheme="minorHAnsi" w:eastAsia="Times New Roman" w:hAnsiTheme="minorHAnsi" w:cstheme="minorHAnsi"/>
          <w:b/>
          <w:bCs/>
        </w:rPr>
        <w:t>4</w:t>
      </w:r>
      <w:r w:rsidRPr="007C625C">
        <w:rPr>
          <w:rFonts w:asciiTheme="minorHAnsi" w:eastAsia="Times New Roman" w:hAnsiTheme="minorHAnsi" w:cstheme="minorHAnsi"/>
          <w:b/>
          <w:bCs/>
        </w:rPr>
        <w:t>)</w:t>
      </w:r>
      <w:r w:rsidRPr="007C625C">
        <w:rPr>
          <w:rFonts w:asciiTheme="minorHAnsi" w:eastAsia="Times New Roman" w:hAnsiTheme="minorHAnsi" w:cstheme="minorHAnsi"/>
        </w:rPr>
        <w:t xml:space="preserve"> paragrahvi 59</w:t>
      </w:r>
      <w:r w:rsidRPr="007C625C">
        <w:rPr>
          <w:rFonts w:asciiTheme="minorHAnsi" w:eastAsia="Times New Roman" w:hAnsiTheme="minorHAnsi" w:cstheme="minorHAnsi"/>
          <w:vertAlign w:val="superscript"/>
        </w:rPr>
        <w:t>4</w:t>
      </w:r>
      <w:r w:rsidRPr="007C625C">
        <w:rPr>
          <w:rFonts w:asciiTheme="minorHAnsi" w:eastAsia="Times New Roman" w:hAnsiTheme="minorHAnsi" w:cstheme="minorHAnsi"/>
        </w:rPr>
        <w:t xml:space="preserve"> lõiget 5</w:t>
      </w:r>
      <w:r w:rsidRPr="007C625C">
        <w:rPr>
          <w:rFonts w:asciiTheme="minorHAnsi" w:eastAsia="Times New Roman" w:hAnsiTheme="minorHAnsi" w:cstheme="minorHAnsi"/>
          <w:vertAlign w:val="superscript"/>
        </w:rPr>
        <w:t xml:space="preserve">2 </w:t>
      </w:r>
      <w:r w:rsidRPr="007C625C">
        <w:rPr>
          <w:rFonts w:asciiTheme="minorHAnsi" w:eastAsia="Times New Roman" w:hAnsiTheme="minorHAnsi" w:cstheme="minorHAnsi"/>
        </w:rPr>
        <w:t>täiendatakse punktidega 4 ja 5 järgmises sõnastuses:</w:t>
      </w:r>
    </w:p>
    <w:p w14:paraId="39E0C50D" w14:textId="77777777" w:rsidR="0054195A" w:rsidRDefault="0054195A" w:rsidP="00606127">
      <w:pPr>
        <w:spacing w:after="0"/>
        <w:rPr>
          <w:rFonts w:asciiTheme="minorHAnsi" w:eastAsia="Times New Roman" w:hAnsiTheme="minorHAnsi" w:cstheme="minorHAnsi"/>
        </w:rPr>
      </w:pPr>
      <w:bookmarkStart w:id="30" w:name="_Hlk174612335"/>
    </w:p>
    <w:p w14:paraId="112F2A77" w14:textId="241E4F9B" w:rsidR="0031554C" w:rsidRPr="007C625C" w:rsidRDefault="0031554C" w:rsidP="00606127">
      <w:pPr>
        <w:spacing w:after="0"/>
        <w:rPr>
          <w:rFonts w:asciiTheme="minorHAnsi" w:eastAsia="Times New Roman" w:hAnsiTheme="minorHAnsi" w:cstheme="minorHAnsi"/>
        </w:rPr>
      </w:pPr>
      <w:r w:rsidRPr="007C625C">
        <w:rPr>
          <w:rFonts w:asciiTheme="minorHAnsi" w:eastAsia="Times New Roman" w:hAnsiTheme="minorHAnsi" w:cstheme="minorHAnsi"/>
        </w:rPr>
        <w:t>„</w:t>
      </w:r>
      <w:bookmarkStart w:id="31" w:name="_Hlk173331353"/>
      <w:bookmarkStart w:id="32" w:name="_Hlk177634570"/>
      <w:r w:rsidRPr="007C625C">
        <w:rPr>
          <w:rFonts w:asciiTheme="minorHAnsi" w:eastAsia="Times New Roman" w:hAnsiTheme="minorHAnsi" w:cstheme="minorHAnsi"/>
        </w:rPr>
        <w:t>4) uue maismaal tuuleenergiat tootmiseks kasutava tootmisseadmega</w:t>
      </w:r>
      <w:r w:rsidR="00AE3BC6">
        <w:rPr>
          <w:rFonts w:asciiTheme="minorHAnsi" w:eastAsia="Times New Roman" w:hAnsiTheme="minorHAnsi" w:cstheme="minorHAnsi"/>
        </w:rPr>
        <w:t xml:space="preserve"> (edaspidi ka </w:t>
      </w:r>
      <w:r w:rsidR="00AE3BC6" w:rsidRPr="00E730CA">
        <w:rPr>
          <w:rFonts w:asciiTheme="minorHAnsi" w:eastAsia="Times New Roman" w:hAnsiTheme="minorHAnsi" w:cstheme="minorHAnsi"/>
          <w:i/>
          <w:iCs/>
        </w:rPr>
        <w:t>maismaatuulepark</w:t>
      </w:r>
      <w:r w:rsidR="00AE3BC6">
        <w:rPr>
          <w:rFonts w:asciiTheme="minorHAnsi" w:eastAsia="Times New Roman" w:hAnsiTheme="minorHAnsi" w:cstheme="minorHAnsi"/>
        </w:rPr>
        <w:t>)</w:t>
      </w:r>
      <w:r w:rsidRPr="007C625C">
        <w:rPr>
          <w:rStyle w:val="Kommentaariviide"/>
          <w:rFonts w:asciiTheme="minorHAnsi" w:hAnsiTheme="minorHAnsi" w:cstheme="minorHAnsi"/>
          <w:sz w:val="24"/>
          <w:szCs w:val="24"/>
        </w:rPr>
        <w:t>;</w:t>
      </w:r>
    </w:p>
    <w:p w14:paraId="58F6C4D4" w14:textId="2304BF81" w:rsidR="0031554C" w:rsidRPr="007C625C" w:rsidRDefault="0031554C" w:rsidP="00606127">
      <w:pPr>
        <w:spacing w:after="0"/>
        <w:rPr>
          <w:rFonts w:asciiTheme="minorHAnsi" w:eastAsia="Times New Roman" w:hAnsiTheme="minorHAnsi" w:cstheme="minorHAnsi"/>
        </w:rPr>
      </w:pPr>
      <w:r w:rsidRPr="007C625C">
        <w:rPr>
          <w:rFonts w:asciiTheme="minorHAnsi" w:eastAsia="Times New Roman" w:hAnsiTheme="minorHAnsi" w:cstheme="minorHAnsi"/>
        </w:rPr>
        <w:t>5) uue merel tuuleenergiat tootmiseks kasutava tootmisseadmega</w:t>
      </w:r>
      <w:r w:rsidR="00AE3BC6">
        <w:rPr>
          <w:rFonts w:asciiTheme="minorHAnsi" w:eastAsia="Times New Roman" w:hAnsiTheme="minorHAnsi" w:cstheme="minorHAnsi"/>
        </w:rPr>
        <w:t xml:space="preserve"> (edaspidi ka </w:t>
      </w:r>
      <w:r w:rsidR="00AE3BC6" w:rsidRPr="00E730CA">
        <w:rPr>
          <w:rFonts w:asciiTheme="minorHAnsi" w:eastAsia="Times New Roman" w:hAnsiTheme="minorHAnsi" w:cstheme="minorHAnsi"/>
          <w:i/>
          <w:iCs/>
        </w:rPr>
        <w:t>meretuulepark</w:t>
      </w:r>
      <w:bookmarkEnd w:id="32"/>
      <w:r w:rsidR="00AE3BC6">
        <w:rPr>
          <w:rFonts w:asciiTheme="minorHAnsi" w:eastAsia="Times New Roman" w:hAnsiTheme="minorHAnsi" w:cstheme="minorHAnsi"/>
        </w:rPr>
        <w:t>)</w:t>
      </w:r>
      <w:r w:rsidRPr="007C625C">
        <w:rPr>
          <w:rFonts w:asciiTheme="minorHAnsi" w:eastAsia="Times New Roman" w:hAnsiTheme="minorHAnsi" w:cstheme="minorHAnsi"/>
        </w:rPr>
        <w:t>.“;</w:t>
      </w:r>
    </w:p>
    <w:bookmarkEnd w:id="30"/>
    <w:p w14:paraId="66D36C85" w14:textId="77777777" w:rsidR="0031554C" w:rsidRPr="007C625C" w:rsidRDefault="0031554C" w:rsidP="00606127">
      <w:pPr>
        <w:spacing w:after="0"/>
        <w:rPr>
          <w:rFonts w:asciiTheme="minorHAnsi" w:eastAsia="Times New Roman" w:hAnsiTheme="minorHAnsi" w:cstheme="minorHAnsi"/>
        </w:rPr>
      </w:pPr>
    </w:p>
    <w:p w14:paraId="59F2DEF8" w14:textId="05818AE4" w:rsidR="0031554C" w:rsidRPr="007C625C" w:rsidRDefault="00BC4161" w:rsidP="00606127">
      <w:pPr>
        <w:spacing w:after="0"/>
        <w:rPr>
          <w:rFonts w:asciiTheme="minorHAnsi" w:eastAsia="Times New Roman" w:hAnsiTheme="minorHAnsi" w:cstheme="minorHAnsi"/>
        </w:rPr>
      </w:pPr>
      <w:r w:rsidRPr="007C625C">
        <w:rPr>
          <w:rFonts w:asciiTheme="minorHAnsi" w:eastAsia="Times New Roman" w:hAnsiTheme="minorHAnsi" w:cstheme="minorHAnsi"/>
          <w:b/>
          <w:bCs/>
        </w:rPr>
        <w:t>1</w:t>
      </w:r>
      <w:r w:rsidR="005D7F4C" w:rsidRPr="007C625C">
        <w:rPr>
          <w:rFonts w:asciiTheme="minorHAnsi" w:eastAsia="Times New Roman" w:hAnsiTheme="minorHAnsi" w:cstheme="minorHAnsi"/>
          <w:b/>
          <w:bCs/>
        </w:rPr>
        <w:t>5</w:t>
      </w:r>
      <w:r w:rsidR="0031554C" w:rsidRPr="007C625C">
        <w:rPr>
          <w:rFonts w:asciiTheme="minorHAnsi" w:eastAsia="Times New Roman" w:hAnsiTheme="minorHAnsi" w:cstheme="minorHAnsi"/>
          <w:b/>
          <w:bCs/>
        </w:rPr>
        <w:t xml:space="preserve">) </w:t>
      </w:r>
      <w:r w:rsidR="0031554C" w:rsidRPr="007C625C">
        <w:rPr>
          <w:rFonts w:asciiTheme="minorHAnsi" w:eastAsia="Times New Roman" w:hAnsiTheme="minorHAnsi" w:cstheme="minorHAnsi"/>
        </w:rPr>
        <w:t>paragrahvi 59</w:t>
      </w:r>
      <w:r w:rsidR="0031554C" w:rsidRPr="007C625C">
        <w:rPr>
          <w:rFonts w:asciiTheme="minorHAnsi" w:eastAsia="Times New Roman" w:hAnsiTheme="minorHAnsi" w:cstheme="minorHAnsi"/>
          <w:vertAlign w:val="superscript"/>
        </w:rPr>
        <w:t xml:space="preserve">4 </w:t>
      </w:r>
      <w:r w:rsidR="0031554C" w:rsidRPr="007C625C">
        <w:rPr>
          <w:rFonts w:asciiTheme="minorHAnsi" w:eastAsia="Times New Roman" w:hAnsiTheme="minorHAnsi" w:cstheme="minorHAnsi"/>
        </w:rPr>
        <w:t>lõiget 5</w:t>
      </w:r>
      <w:r w:rsidR="0031554C" w:rsidRPr="007C625C">
        <w:rPr>
          <w:rFonts w:asciiTheme="minorHAnsi" w:eastAsia="Times New Roman" w:hAnsiTheme="minorHAnsi" w:cstheme="minorHAnsi"/>
          <w:vertAlign w:val="superscript"/>
        </w:rPr>
        <w:t xml:space="preserve">4 </w:t>
      </w:r>
      <w:r w:rsidR="0031554C" w:rsidRPr="007C625C">
        <w:rPr>
          <w:rFonts w:asciiTheme="minorHAnsi" w:eastAsia="Times New Roman" w:hAnsiTheme="minorHAnsi" w:cstheme="minorHAnsi"/>
        </w:rPr>
        <w:t>täiendatakse punkti</w:t>
      </w:r>
      <w:r w:rsidR="00941134" w:rsidRPr="007C625C">
        <w:rPr>
          <w:rFonts w:asciiTheme="minorHAnsi" w:eastAsia="Times New Roman" w:hAnsiTheme="minorHAnsi" w:cstheme="minorHAnsi"/>
        </w:rPr>
        <w:t>dega</w:t>
      </w:r>
      <w:r w:rsidR="0031554C" w:rsidRPr="007C625C">
        <w:rPr>
          <w:rFonts w:asciiTheme="minorHAnsi" w:eastAsia="Times New Roman" w:hAnsiTheme="minorHAnsi" w:cstheme="minorHAnsi"/>
        </w:rPr>
        <w:t xml:space="preserve"> 4</w:t>
      </w:r>
      <w:r w:rsidR="00941134" w:rsidRPr="007C625C">
        <w:rPr>
          <w:rFonts w:asciiTheme="minorHAnsi" w:eastAsia="Times New Roman" w:hAnsiTheme="minorHAnsi" w:cstheme="minorHAnsi"/>
        </w:rPr>
        <w:t xml:space="preserve"> ja 5</w:t>
      </w:r>
      <w:r w:rsidR="0031554C" w:rsidRPr="007C625C">
        <w:rPr>
          <w:rFonts w:asciiTheme="minorHAnsi" w:eastAsia="Times New Roman" w:hAnsiTheme="minorHAnsi" w:cstheme="minorHAnsi"/>
        </w:rPr>
        <w:t xml:space="preserve"> järgmises sõnastuses:</w:t>
      </w:r>
    </w:p>
    <w:p w14:paraId="7DFE62C5" w14:textId="77777777" w:rsidR="0054195A" w:rsidRDefault="0054195A" w:rsidP="00606127">
      <w:pPr>
        <w:spacing w:after="0"/>
        <w:rPr>
          <w:rFonts w:asciiTheme="minorHAnsi" w:eastAsia="Times New Roman" w:hAnsiTheme="minorHAnsi" w:cstheme="minorHAnsi"/>
        </w:rPr>
      </w:pPr>
    </w:p>
    <w:p w14:paraId="7CBB5171" w14:textId="7EF45218" w:rsidR="00941134" w:rsidRPr="007C625C" w:rsidRDefault="0031554C" w:rsidP="00606127">
      <w:pPr>
        <w:spacing w:after="0"/>
        <w:rPr>
          <w:rFonts w:asciiTheme="minorHAnsi" w:eastAsia="Times New Roman" w:hAnsiTheme="minorHAnsi" w:cstheme="minorHAnsi"/>
        </w:rPr>
      </w:pPr>
      <w:r w:rsidRPr="007C625C">
        <w:rPr>
          <w:rFonts w:asciiTheme="minorHAnsi" w:eastAsia="Times New Roman" w:hAnsiTheme="minorHAnsi" w:cstheme="minorHAnsi"/>
        </w:rPr>
        <w:t>„4) punktis 4 nimetatud tootmisseadme puhul 20 eurot</w:t>
      </w:r>
      <w:r w:rsidR="00941134" w:rsidRPr="007C625C">
        <w:rPr>
          <w:rFonts w:asciiTheme="minorHAnsi" w:eastAsia="Times New Roman" w:hAnsiTheme="minorHAnsi" w:cstheme="minorHAnsi"/>
        </w:rPr>
        <w:t>;</w:t>
      </w:r>
    </w:p>
    <w:p w14:paraId="79585C80" w14:textId="1FD7FB8F" w:rsidR="0031554C" w:rsidRPr="007C625C" w:rsidRDefault="00941134" w:rsidP="00606127">
      <w:pPr>
        <w:spacing w:after="0"/>
        <w:rPr>
          <w:rFonts w:asciiTheme="minorHAnsi" w:eastAsia="Times New Roman" w:hAnsiTheme="minorHAnsi" w:cstheme="minorHAnsi"/>
        </w:rPr>
      </w:pPr>
      <w:r w:rsidRPr="007C625C">
        <w:rPr>
          <w:rFonts w:asciiTheme="minorHAnsi" w:eastAsia="Times New Roman" w:hAnsiTheme="minorHAnsi" w:cstheme="minorHAnsi"/>
        </w:rPr>
        <w:t>5) punktis 5 nimetatud tootmisseadme puhul 65 eurot.</w:t>
      </w:r>
      <w:r w:rsidR="0031554C" w:rsidRPr="007C625C">
        <w:rPr>
          <w:rFonts w:asciiTheme="minorHAnsi" w:eastAsia="Times New Roman" w:hAnsiTheme="minorHAnsi" w:cstheme="minorHAnsi"/>
        </w:rPr>
        <w:t>“;</w:t>
      </w:r>
    </w:p>
    <w:p w14:paraId="6BD030B5" w14:textId="77777777" w:rsidR="00EF0743" w:rsidRPr="007C625C" w:rsidRDefault="00EF0743" w:rsidP="00606127">
      <w:pPr>
        <w:spacing w:after="0"/>
        <w:rPr>
          <w:rFonts w:asciiTheme="minorHAnsi" w:eastAsia="Times New Roman" w:hAnsiTheme="minorHAnsi" w:cstheme="minorHAnsi"/>
        </w:rPr>
      </w:pPr>
    </w:p>
    <w:p w14:paraId="6049E7D7" w14:textId="4EFEEFF9" w:rsidR="00152E73" w:rsidRPr="007C625C" w:rsidRDefault="000B5470" w:rsidP="00606127">
      <w:pPr>
        <w:spacing w:after="0"/>
        <w:rPr>
          <w:rFonts w:asciiTheme="minorHAnsi" w:eastAsia="Times New Roman" w:hAnsiTheme="minorHAnsi" w:cstheme="minorHAnsi"/>
          <w:b/>
          <w:bCs/>
        </w:rPr>
      </w:pPr>
      <w:bookmarkStart w:id="33" w:name="_Hlk173331522"/>
      <w:bookmarkEnd w:id="31"/>
      <w:r w:rsidRPr="007C625C">
        <w:rPr>
          <w:rFonts w:asciiTheme="minorHAnsi" w:eastAsia="Times New Roman" w:hAnsiTheme="minorHAnsi" w:cstheme="minorHAnsi"/>
          <w:b/>
          <w:bCs/>
        </w:rPr>
        <w:t>1</w:t>
      </w:r>
      <w:r w:rsidR="00E76B89">
        <w:rPr>
          <w:rFonts w:asciiTheme="minorHAnsi" w:eastAsia="Times New Roman" w:hAnsiTheme="minorHAnsi" w:cstheme="minorHAnsi"/>
          <w:b/>
          <w:bCs/>
        </w:rPr>
        <w:t>6</w:t>
      </w:r>
      <w:r w:rsidRPr="007C625C">
        <w:rPr>
          <w:rFonts w:asciiTheme="minorHAnsi" w:eastAsia="Times New Roman" w:hAnsiTheme="minorHAnsi" w:cstheme="minorHAnsi"/>
          <w:b/>
          <w:bCs/>
        </w:rPr>
        <w:t xml:space="preserve">) </w:t>
      </w:r>
      <w:r w:rsidR="00D5139D" w:rsidRPr="007C625C">
        <w:rPr>
          <w:rFonts w:asciiTheme="minorHAnsi" w:eastAsia="Times New Roman" w:hAnsiTheme="minorHAnsi" w:cstheme="minorHAnsi"/>
        </w:rPr>
        <w:t xml:space="preserve">paragrahvi </w:t>
      </w:r>
      <w:commentRangeStart w:id="34"/>
      <w:r w:rsidR="00D5139D" w:rsidRPr="007C625C">
        <w:rPr>
          <w:rFonts w:asciiTheme="minorHAnsi" w:eastAsia="Times New Roman" w:hAnsiTheme="minorHAnsi" w:cstheme="minorHAnsi"/>
        </w:rPr>
        <w:t>59</w:t>
      </w:r>
      <w:r w:rsidR="00D5139D" w:rsidRPr="007C625C">
        <w:rPr>
          <w:rFonts w:asciiTheme="minorHAnsi" w:eastAsia="Times New Roman" w:hAnsiTheme="minorHAnsi" w:cstheme="minorHAnsi"/>
          <w:vertAlign w:val="superscript"/>
        </w:rPr>
        <w:t>4</w:t>
      </w:r>
      <w:r w:rsidR="00D5139D" w:rsidRPr="007C625C">
        <w:rPr>
          <w:rFonts w:asciiTheme="minorHAnsi" w:eastAsia="Times New Roman" w:hAnsiTheme="minorHAnsi" w:cstheme="minorHAnsi"/>
        </w:rPr>
        <w:t xml:space="preserve"> lõi</w:t>
      </w:r>
      <w:del w:id="35" w:author="Katariina Kärsten" w:date="2024-09-19T12:07:00Z">
        <w:r w:rsidR="003203F4" w:rsidRPr="007C625C" w:rsidDel="001C0EF8">
          <w:rPr>
            <w:rFonts w:asciiTheme="minorHAnsi" w:eastAsia="Times New Roman" w:hAnsiTheme="minorHAnsi" w:cstheme="minorHAnsi"/>
          </w:rPr>
          <w:delText>k</w:delText>
        </w:r>
      </w:del>
      <w:ins w:id="36" w:author="Katariina Kärsten" w:date="2024-09-19T12:07:00Z">
        <w:r w:rsidR="001C0EF8">
          <w:rPr>
            <w:rFonts w:asciiTheme="minorHAnsi" w:eastAsia="Times New Roman" w:hAnsiTheme="minorHAnsi" w:cstheme="minorHAnsi"/>
          </w:rPr>
          <w:t>g</w:t>
        </w:r>
      </w:ins>
      <w:r w:rsidR="00D5139D" w:rsidRPr="007C625C">
        <w:rPr>
          <w:rFonts w:asciiTheme="minorHAnsi" w:eastAsia="Times New Roman" w:hAnsiTheme="minorHAnsi" w:cstheme="minorHAnsi"/>
        </w:rPr>
        <w:t>e 10</w:t>
      </w:r>
      <w:r w:rsidR="0031554C" w:rsidRPr="007C625C">
        <w:rPr>
          <w:rFonts w:asciiTheme="minorHAnsi" w:eastAsia="Times New Roman" w:hAnsiTheme="minorHAnsi" w:cstheme="minorHAnsi"/>
        </w:rPr>
        <w:t>, § 59</w:t>
      </w:r>
      <w:r w:rsidR="0031554C" w:rsidRPr="007C625C">
        <w:rPr>
          <w:rFonts w:asciiTheme="minorHAnsi" w:eastAsia="Times New Roman" w:hAnsiTheme="minorHAnsi" w:cstheme="minorHAnsi"/>
          <w:vertAlign w:val="superscript"/>
        </w:rPr>
        <w:t>5</w:t>
      </w:r>
      <w:r w:rsidR="0031554C" w:rsidRPr="007C625C">
        <w:rPr>
          <w:rFonts w:asciiTheme="minorHAnsi" w:eastAsia="Times New Roman" w:hAnsiTheme="minorHAnsi" w:cstheme="minorHAnsi"/>
        </w:rPr>
        <w:t xml:space="preserve"> lõi</w:t>
      </w:r>
      <w:del w:id="37" w:author="Katariina Kärsten" w:date="2024-09-19T12:07:00Z">
        <w:r w:rsidR="0031554C" w:rsidRPr="007C625C" w:rsidDel="001C0EF8">
          <w:rPr>
            <w:rFonts w:asciiTheme="minorHAnsi" w:eastAsia="Times New Roman" w:hAnsiTheme="minorHAnsi" w:cstheme="minorHAnsi"/>
          </w:rPr>
          <w:delText>k</w:delText>
        </w:r>
      </w:del>
      <w:ins w:id="38" w:author="Katariina Kärsten" w:date="2024-09-19T12:07:00Z">
        <w:r w:rsidR="001C0EF8">
          <w:rPr>
            <w:rFonts w:asciiTheme="minorHAnsi" w:eastAsia="Times New Roman" w:hAnsiTheme="minorHAnsi" w:cstheme="minorHAnsi"/>
          </w:rPr>
          <w:t>g</w:t>
        </w:r>
      </w:ins>
      <w:r w:rsidR="0031554C" w:rsidRPr="007C625C">
        <w:rPr>
          <w:rFonts w:asciiTheme="minorHAnsi" w:eastAsia="Times New Roman" w:hAnsiTheme="minorHAnsi" w:cstheme="minorHAnsi"/>
        </w:rPr>
        <w:t>e 4 ja § 59</w:t>
      </w:r>
      <w:r w:rsidR="0031554C" w:rsidRPr="007C625C">
        <w:rPr>
          <w:rFonts w:asciiTheme="minorHAnsi" w:eastAsia="Times New Roman" w:hAnsiTheme="minorHAnsi" w:cstheme="minorHAnsi"/>
          <w:vertAlign w:val="superscript"/>
        </w:rPr>
        <w:t>6</w:t>
      </w:r>
      <w:r w:rsidR="0031554C" w:rsidRPr="007C625C">
        <w:rPr>
          <w:rFonts w:asciiTheme="minorHAnsi" w:eastAsia="Times New Roman" w:hAnsiTheme="minorHAnsi" w:cstheme="minorHAnsi"/>
        </w:rPr>
        <w:t xml:space="preserve"> lõi</w:t>
      </w:r>
      <w:del w:id="39" w:author="Katariina Kärsten" w:date="2024-09-19T12:07:00Z">
        <w:r w:rsidR="0031554C" w:rsidRPr="007C625C" w:rsidDel="001C0EF8">
          <w:rPr>
            <w:rFonts w:asciiTheme="minorHAnsi" w:eastAsia="Times New Roman" w:hAnsiTheme="minorHAnsi" w:cstheme="minorHAnsi"/>
          </w:rPr>
          <w:delText>k</w:delText>
        </w:r>
      </w:del>
      <w:ins w:id="40" w:author="Katariina Kärsten" w:date="2024-09-19T12:07:00Z">
        <w:r w:rsidR="001C0EF8">
          <w:rPr>
            <w:rFonts w:asciiTheme="minorHAnsi" w:eastAsia="Times New Roman" w:hAnsiTheme="minorHAnsi" w:cstheme="minorHAnsi"/>
          </w:rPr>
          <w:t>g</w:t>
        </w:r>
      </w:ins>
      <w:r w:rsidR="0031554C" w:rsidRPr="007C625C">
        <w:rPr>
          <w:rFonts w:asciiTheme="minorHAnsi" w:eastAsia="Times New Roman" w:hAnsiTheme="minorHAnsi" w:cstheme="minorHAnsi"/>
        </w:rPr>
        <w:t>e 5</w:t>
      </w:r>
      <w:r w:rsidR="003203F4" w:rsidRPr="007C625C">
        <w:rPr>
          <w:rFonts w:asciiTheme="minorHAnsi" w:eastAsia="Times New Roman" w:hAnsiTheme="minorHAnsi" w:cstheme="minorHAnsi"/>
        </w:rPr>
        <w:t xml:space="preserve"> </w:t>
      </w:r>
      <w:del w:id="41" w:author="Katariina Kärsten" w:date="2024-09-19T12:07:00Z">
        <w:r w:rsidR="003203F4" w:rsidRPr="007C625C" w:rsidDel="001C0EF8">
          <w:rPr>
            <w:rFonts w:asciiTheme="minorHAnsi" w:eastAsia="Times New Roman" w:hAnsiTheme="minorHAnsi" w:cstheme="minorHAnsi"/>
          </w:rPr>
          <w:delText xml:space="preserve">teine </w:delText>
        </w:r>
        <w:commentRangeEnd w:id="34"/>
        <w:r w:rsidR="009930E5" w:rsidDel="001C0EF8">
          <w:rPr>
            <w:rStyle w:val="Kommentaariviide"/>
            <w:rFonts w:asciiTheme="minorHAnsi" w:hAnsiTheme="minorHAnsi"/>
          </w:rPr>
          <w:commentReference w:id="34"/>
        </w:r>
        <w:r w:rsidR="003203F4" w:rsidRPr="007C625C" w:rsidDel="001C0EF8">
          <w:rPr>
            <w:rFonts w:asciiTheme="minorHAnsi" w:eastAsia="Times New Roman" w:hAnsiTheme="minorHAnsi" w:cstheme="minorHAnsi"/>
          </w:rPr>
          <w:delText>lause</w:delText>
        </w:r>
        <w:r w:rsidR="00D5139D" w:rsidRPr="007C625C" w:rsidDel="001C0EF8">
          <w:rPr>
            <w:rFonts w:asciiTheme="minorHAnsi" w:eastAsia="Times New Roman" w:hAnsiTheme="minorHAnsi" w:cstheme="minorHAnsi"/>
          </w:rPr>
          <w:delText xml:space="preserve"> </w:delText>
        </w:r>
      </w:del>
      <w:r w:rsidR="00D5139D" w:rsidRPr="007C625C">
        <w:rPr>
          <w:rFonts w:asciiTheme="minorHAnsi" w:eastAsia="Times New Roman" w:hAnsiTheme="minorHAnsi" w:cstheme="minorHAnsi"/>
        </w:rPr>
        <w:t>muudetakse ja sõnasta</w:t>
      </w:r>
      <w:r w:rsidR="00B61EF3" w:rsidRPr="007C625C">
        <w:rPr>
          <w:rFonts w:asciiTheme="minorHAnsi" w:eastAsia="Times New Roman" w:hAnsiTheme="minorHAnsi" w:cstheme="minorHAnsi"/>
        </w:rPr>
        <w:t>ta</w:t>
      </w:r>
      <w:r w:rsidR="00D5139D" w:rsidRPr="007C625C">
        <w:rPr>
          <w:rFonts w:asciiTheme="minorHAnsi" w:eastAsia="Times New Roman" w:hAnsiTheme="minorHAnsi" w:cstheme="minorHAnsi"/>
        </w:rPr>
        <w:t>kse järgmiselt:</w:t>
      </w:r>
    </w:p>
    <w:p w14:paraId="1F228056" w14:textId="77777777" w:rsidR="0054195A" w:rsidRDefault="0054195A" w:rsidP="00606127">
      <w:pPr>
        <w:spacing w:after="0"/>
        <w:rPr>
          <w:rFonts w:asciiTheme="minorHAnsi" w:eastAsia="Times New Roman" w:hAnsiTheme="minorHAnsi" w:cstheme="minorHAnsi"/>
        </w:rPr>
      </w:pPr>
    </w:p>
    <w:p w14:paraId="317DCAC2" w14:textId="1B8DCC32" w:rsidR="009C4AD6" w:rsidRPr="007C625C" w:rsidDel="001C0EF8" w:rsidRDefault="00B61EF3" w:rsidP="00606127">
      <w:pPr>
        <w:spacing w:after="0"/>
        <w:rPr>
          <w:del w:id="42" w:author="Katariina Kärsten" w:date="2024-09-19T12:04:00Z"/>
          <w:rFonts w:asciiTheme="minorHAnsi" w:eastAsia="Times New Roman" w:hAnsiTheme="minorHAnsi" w:cstheme="minorHAnsi"/>
        </w:rPr>
      </w:pPr>
      <w:r w:rsidRPr="007C625C">
        <w:rPr>
          <w:rFonts w:asciiTheme="minorHAnsi" w:eastAsia="Times New Roman" w:hAnsiTheme="minorHAnsi" w:cstheme="minorHAnsi"/>
        </w:rPr>
        <w:t>„</w:t>
      </w:r>
      <w:bookmarkStart w:id="43" w:name="_Hlk177634597"/>
      <w:r w:rsidR="00A0792A" w:rsidRPr="007C625C">
        <w:rPr>
          <w:rFonts w:asciiTheme="minorHAnsi" w:hAnsiTheme="minorHAnsi" w:cstheme="minorHAnsi"/>
          <w:color w:val="202020"/>
          <w:shd w:val="clear" w:color="auto" w:fill="FFFFFF"/>
        </w:rPr>
        <w:t>Vähempakkumise tingimus</w:t>
      </w:r>
      <w:del w:id="44" w:author="Katariina Kärsten" w:date="2024-09-19T12:08:00Z">
        <w:r w:rsidR="00A0792A" w:rsidRPr="007C625C" w:rsidDel="001C0EF8">
          <w:rPr>
            <w:rFonts w:asciiTheme="minorHAnsi" w:hAnsiTheme="minorHAnsi" w:cstheme="minorHAnsi"/>
            <w:color w:val="202020"/>
            <w:shd w:val="clear" w:color="auto" w:fill="FFFFFF"/>
          </w:rPr>
          <w:delText>t</w:delText>
        </w:r>
      </w:del>
      <w:r w:rsidR="00A0792A" w:rsidRPr="007C625C">
        <w:rPr>
          <w:rFonts w:asciiTheme="minorHAnsi" w:hAnsiTheme="minorHAnsi" w:cstheme="minorHAnsi"/>
          <w:color w:val="202020"/>
          <w:shd w:val="clear" w:color="auto" w:fill="FFFFFF"/>
        </w:rPr>
        <w:t>e</w:t>
      </w:r>
      <w:ins w:id="45" w:author="Katariina Kärsten" w:date="2024-09-19T12:08:00Z">
        <w:r w:rsidR="001C0EF8">
          <w:rPr>
            <w:rFonts w:asciiTheme="minorHAnsi" w:hAnsiTheme="minorHAnsi" w:cstheme="minorHAnsi"/>
            <w:color w:val="202020"/>
            <w:shd w:val="clear" w:color="auto" w:fill="FFFFFF"/>
          </w:rPr>
          <w:t>d</w:t>
        </w:r>
      </w:ins>
      <w:r w:rsidR="00A0792A" w:rsidRPr="007C625C">
        <w:rPr>
          <w:rFonts w:asciiTheme="minorHAnsi" w:hAnsiTheme="minorHAnsi" w:cstheme="minorHAnsi"/>
          <w:color w:val="202020"/>
          <w:shd w:val="clear" w:color="auto" w:fill="FFFFFF"/>
        </w:rPr>
        <w:t xml:space="preserve"> ja korra kehtesta</w:t>
      </w:r>
      <w:del w:id="46" w:author="Katariina Kärsten" w:date="2024-09-19T12:08:00Z">
        <w:r w:rsidR="00A0792A" w:rsidRPr="007C625C" w:rsidDel="001C0EF8">
          <w:rPr>
            <w:rFonts w:asciiTheme="minorHAnsi" w:hAnsiTheme="minorHAnsi" w:cstheme="minorHAnsi"/>
            <w:color w:val="202020"/>
            <w:shd w:val="clear" w:color="auto" w:fill="FFFFFF"/>
          </w:rPr>
          <w:delText>misel lähtu</w:delText>
        </w:r>
      </w:del>
      <w:r w:rsidR="00A0792A" w:rsidRPr="007C625C">
        <w:rPr>
          <w:rFonts w:asciiTheme="minorHAnsi" w:hAnsiTheme="minorHAnsi" w:cstheme="minorHAnsi"/>
          <w:color w:val="202020"/>
          <w:shd w:val="clear" w:color="auto" w:fill="FFFFFF"/>
        </w:rPr>
        <w:t>b Vabariigi Valitsus</w:t>
      </w:r>
      <w:ins w:id="47" w:author="Katariina Kärsten" w:date="2024-09-19T12:08:00Z">
        <w:r w:rsidR="001C0EF8">
          <w:rPr>
            <w:rFonts w:asciiTheme="minorHAnsi" w:hAnsiTheme="minorHAnsi" w:cstheme="minorHAnsi"/>
            <w:color w:val="202020"/>
            <w:shd w:val="clear" w:color="auto" w:fill="FFFFFF"/>
          </w:rPr>
          <w:t>, lähtudes</w:t>
        </w:r>
      </w:ins>
      <w:r w:rsidR="00A0792A" w:rsidRPr="007C625C">
        <w:rPr>
          <w:rFonts w:asciiTheme="minorHAnsi" w:hAnsiTheme="minorHAnsi" w:cstheme="minorHAnsi"/>
          <w:color w:val="202020"/>
          <w:shd w:val="clear" w:color="auto" w:fill="FFFFFF"/>
        </w:rPr>
        <w:t xml:space="preserve"> </w:t>
      </w:r>
      <w:r w:rsidRPr="007C625C">
        <w:rPr>
          <w:rFonts w:asciiTheme="minorHAnsi" w:eastAsia="Times New Roman" w:hAnsiTheme="minorHAnsi" w:cstheme="minorHAnsi"/>
        </w:rPr>
        <w:t>riigiabi andmist reguleerivatest õigusaktidest</w:t>
      </w:r>
      <w:bookmarkEnd w:id="43"/>
      <w:r w:rsidRPr="007C625C">
        <w:rPr>
          <w:rFonts w:asciiTheme="minorHAnsi" w:eastAsia="Times New Roman" w:hAnsiTheme="minorHAnsi" w:cstheme="minorHAnsi"/>
        </w:rPr>
        <w:t>.</w:t>
      </w:r>
      <w:r w:rsidR="00EB7C82" w:rsidRPr="007C625C">
        <w:rPr>
          <w:rFonts w:asciiTheme="minorHAnsi" w:eastAsia="Times New Roman" w:hAnsiTheme="minorHAnsi" w:cstheme="minorHAnsi"/>
        </w:rPr>
        <w:t>“</w:t>
      </w:r>
      <w:r w:rsidR="00DD6EAE" w:rsidRPr="007C625C">
        <w:rPr>
          <w:rFonts w:asciiTheme="minorHAnsi" w:eastAsia="Times New Roman" w:hAnsiTheme="minorHAnsi" w:cstheme="minorHAnsi"/>
        </w:rPr>
        <w:t>;</w:t>
      </w:r>
    </w:p>
    <w:p w14:paraId="7AA9A50C" w14:textId="77777777" w:rsidR="00EF0743" w:rsidRDefault="00EF0743" w:rsidP="00606127">
      <w:pPr>
        <w:spacing w:after="0"/>
        <w:rPr>
          <w:ins w:id="48" w:author="Katariina Kärsten" w:date="2024-09-19T12:04:00Z"/>
          <w:rFonts w:asciiTheme="minorHAnsi" w:eastAsia="Times New Roman" w:hAnsiTheme="minorHAnsi" w:cstheme="minorHAnsi"/>
        </w:rPr>
      </w:pPr>
    </w:p>
    <w:p w14:paraId="75A82FCD" w14:textId="77777777" w:rsidR="001C0EF8" w:rsidRPr="007C625C" w:rsidRDefault="001C0EF8" w:rsidP="00606127">
      <w:pPr>
        <w:spacing w:after="0"/>
        <w:rPr>
          <w:rFonts w:asciiTheme="minorHAnsi" w:eastAsia="Times New Roman" w:hAnsiTheme="minorHAnsi" w:cstheme="minorHAnsi"/>
        </w:rPr>
      </w:pPr>
    </w:p>
    <w:bookmarkEnd w:id="33"/>
    <w:p w14:paraId="19B5CF42" w14:textId="11620808" w:rsidR="003203F4" w:rsidRPr="007C625C" w:rsidRDefault="00BC4161" w:rsidP="00606127">
      <w:pPr>
        <w:spacing w:after="0"/>
        <w:rPr>
          <w:rFonts w:asciiTheme="minorHAnsi" w:eastAsia="Times New Roman" w:hAnsiTheme="minorHAnsi" w:cstheme="minorHAnsi"/>
          <w:b/>
          <w:bCs/>
        </w:rPr>
      </w:pPr>
      <w:r w:rsidRPr="007C625C">
        <w:rPr>
          <w:rFonts w:asciiTheme="minorHAnsi" w:eastAsia="Times New Roman" w:hAnsiTheme="minorHAnsi" w:cstheme="minorHAnsi"/>
          <w:b/>
          <w:bCs/>
        </w:rPr>
        <w:t>1</w:t>
      </w:r>
      <w:r w:rsidR="00E76B89">
        <w:rPr>
          <w:rFonts w:asciiTheme="minorHAnsi" w:eastAsia="Times New Roman" w:hAnsiTheme="minorHAnsi" w:cstheme="minorHAnsi"/>
          <w:b/>
          <w:bCs/>
        </w:rPr>
        <w:t>7</w:t>
      </w:r>
      <w:r w:rsidR="00EF0743" w:rsidRPr="007C625C">
        <w:rPr>
          <w:rFonts w:asciiTheme="minorHAnsi" w:eastAsia="Times New Roman" w:hAnsiTheme="minorHAnsi" w:cstheme="minorHAnsi"/>
          <w:b/>
          <w:bCs/>
        </w:rPr>
        <w:t xml:space="preserve">) </w:t>
      </w:r>
      <w:r w:rsidR="003203F4" w:rsidRPr="007C625C">
        <w:rPr>
          <w:rFonts w:asciiTheme="minorHAnsi" w:eastAsia="Times New Roman" w:hAnsiTheme="minorHAnsi" w:cstheme="minorHAnsi"/>
        </w:rPr>
        <w:t>paragrahvi</w:t>
      </w:r>
      <w:r w:rsidR="00B54D92" w:rsidRPr="007C625C">
        <w:rPr>
          <w:rFonts w:asciiTheme="minorHAnsi" w:eastAsia="Times New Roman" w:hAnsiTheme="minorHAnsi" w:cstheme="minorHAnsi"/>
        </w:rPr>
        <w:t xml:space="preserve"> 59</w:t>
      </w:r>
      <w:r w:rsidR="00B54D92" w:rsidRPr="007C625C">
        <w:rPr>
          <w:rFonts w:asciiTheme="minorHAnsi" w:eastAsia="Times New Roman" w:hAnsiTheme="minorHAnsi" w:cstheme="minorHAnsi"/>
          <w:vertAlign w:val="superscript"/>
        </w:rPr>
        <w:t>4</w:t>
      </w:r>
      <w:r w:rsidR="00B54D92" w:rsidRPr="007C625C">
        <w:rPr>
          <w:rFonts w:asciiTheme="minorHAnsi" w:eastAsia="Times New Roman" w:hAnsiTheme="minorHAnsi" w:cstheme="minorHAnsi"/>
        </w:rPr>
        <w:t xml:space="preserve"> </w:t>
      </w:r>
      <w:r w:rsidR="003F5318" w:rsidRPr="007C625C">
        <w:rPr>
          <w:rFonts w:asciiTheme="minorHAnsi" w:eastAsia="Times New Roman" w:hAnsiTheme="minorHAnsi" w:cstheme="minorHAnsi"/>
        </w:rPr>
        <w:t xml:space="preserve">lõiget 11 </w:t>
      </w:r>
      <w:r w:rsidR="0031554C" w:rsidRPr="007C625C">
        <w:rPr>
          <w:rFonts w:asciiTheme="minorHAnsi" w:eastAsia="Times New Roman" w:hAnsiTheme="minorHAnsi" w:cstheme="minorHAnsi"/>
        </w:rPr>
        <w:t>täiendatakse pärast tekstiosa „12 aastat“ tekstiosaga „</w:t>
      </w:r>
      <w:bookmarkStart w:id="49" w:name="_Hlk177634670"/>
      <w:r w:rsidR="0031554C" w:rsidRPr="007C625C">
        <w:rPr>
          <w:rFonts w:asciiTheme="minorHAnsi" w:eastAsia="Times New Roman" w:hAnsiTheme="minorHAnsi" w:cstheme="minorHAnsi"/>
        </w:rPr>
        <w:t>või käesoleva paragrahvi lõike 5</w:t>
      </w:r>
      <w:r w:rsidR="0031554C" w:rsidRPr="007C625C">
        <w:rPr>
          <w:rFonts w:asciiTheme="minorHAnsi" w:eastAsia="Times New Roman" w:hAnsiTheme="minorHAnsi" w:cstheme="minorHAnsi"/>
          <w:vertAlign w:val="superscript"/>
        </w:rPr>
        <w:t>2</w:t>
      </w:r>
      <w:r w:rsidR="0031554C" w:rsidRPr="007C625C">
        <w:rPr>
          <w:rFonts w:asciiTheme="minorHAnsi" w:eastAsia="Times New Roman" w:hAnsiTheme="minorHAnsi" w:cstheme="minorHAnsi"/>
        </w:rPr>
        <w:t xml:space="preserve"> punktis 5 nimetatud tootmisseadme korral kuni 20 aastat</w:t>
      </w:r>
      <w:bookmarkEnd w:id="49"/>
      <w:r w:rsidR="0031554C" w:rsidRPr="007C625C">
        <w:rPr>
          <w:rFonts w:asciiTheme="minorHAnsi" w:eastAsia="Times New Roman" w:hAnsiTheme="minorHAnsi" w:cstheme="minorHAnsi"/>
        </w:rPr>
        <w:t>“;</w:t>
      </w:r>
    </w:p>
    <w:p w14:paraId="620DE6BB" w14:textId="77777777" w:rsidR="00BF3849" w:rsidRPr="007C625C" w:rsidRDefault="00BF3849" w:rsidP="00606127">
      <w:pPr>
        <w:spacing w:after="0"/>
        <w:rPr>
          <w:rFonts w:asciiTheme="minorHAnsi" w:eastAsia="Times New Roman" w:hAnsiTheme="minorHAnsi" w:cstheme="minorHAnsi"/>
        </w:rPr>
      </w:pPr>
    </w:p>
    <w:p w14:paraId="745E65FF" w14:textId="1A3B50EE" w:rsidR="00E14F23" w:rsidRPr="007C625C" w:rsidRDefault="0012079B" w:rsidP="00606127">
      <w:pPr>
        <w:spacing w:after="0"/>
        <w:rPr>
          <w:rFonts w:asciiTheme="minorHAnsi" w:eastAsia="Times New Roman" w:hAnsiTheme="minorHAnsi" w:cstheme="minorHAnsi"/>
          <w:b/>
          <w:bCs/>
        </w:rPr>
      </w:pPr>
      <w:r w:rsidRPr="007C625C">
        <w:rPr>
          <w:rFonts w:asciiTheme="minorHAnsi" w:eastAsia="Times New Roman" w:hAnsiTheme="minorHAnsi" w:cstheme="minorHAnsi"/>
          <w:b/>
          <w:bCs/>
        </w:rPr>
        <w:t>1</w:t>
      </w:r>
      <w:r w:rsidR="001542E5">
        <w:rPr>
          <w:rFonts w:asciiTheme="minorHAnsi" w:eastAsia="Times New Roman" w:hAnsiTheme="minorHAnsi" w:cstheme="minorHAnsi"/>
          <w:b/>
          <w:bCs/>
        </w:rPr>
        <w:t>8</w:t>
      </w:r>
      <w:r w:rsidR="00BF3849" w:rsidRPr="007C625C">
        <w:rPr>
          <w:rFonts w:asciiTheme="minorHAnsi" w:eastAsia="Times New Roman" w:hAnsiTheme="minorHAnsi" w:cstheme="minorHAnsi"/>
          <w:b/>
          <w:bCs/>
        </w:rPr>
        <w:t xml:space="preserve">) </w:t>
      </w:r>
      <w:r w:rsidR="00E14F23" w:rsidRPr="007C625C">
        <w:rPr>
          <w:rFonts w:asciiTheme="minorHAnsi" w:eastAsia="Times New Roman" w:hAnsiTheme="minorHAnsi" w:cstheme="minorHAnsi"/>
        </w:rPr>
        <w:t>paragrahvi 59</w:t>
      </w:r>
      <w:r w:rsidR="00E14F23" w:rsidRPr="007C625C">
        <w:rPr>
          <w:rFonts w:asciiTheme="minorHAnsi" w:eastAsia="Times New Roman" w:hAnsiTheme="minorHAnsi" w:cstheme="minorHAnsi"/>
          <w:vertAlign w:val="superscript"/>
        </w:rPr>
        <w:t>4</w:t>
      </w:r>
      <w:r w:rsidR="00E14F23" w:rsidRPr="007C625C">
        <w:rPr>
          <w:rFonts w:asciiTheme="minorHAnsi" w:eastAsia="Times New Roman" w:hAnsiTheme="minorHAnsi" w:cstheme="minorHAnsi"/>
        </w:rPr>
        <w:t xml:space="preserve"> täiendatakse lõi</w:t>
      </w:r>
      <w:r w:rsidR="0031554C" w:rsidRPr="007C625C">
        <w:rPr>
          <w:rFonts w:asciiTheme="minorHAnsi" w:eastAsia="Times New Roman" w:hAnsiTheme="minorHAnsi" w:cstheme="minorHAnsi"/>
        </w:rPr>
        <w:t>getega</w:t>
      </w:r>
      <w:r w:rsidR="00E14F23" w:rsidRPr="007C625C">
        <w:rPr>
          <w:rFonts w:asciiTheme="minorHAnsi" w:eastAsia="Times New Roman" w:hAnsiTheme="minorHAnsi" w:cstheme="minorHAnsi"/>
        </w:rPr>
        <w:t xml:space="preserve"> 11</w:t>
      </w:r>
      <w:r w:rsidR="00486E30" w:rsidRPr="007C625C">
        <w:rPr>
          <w:rFonts w:asciiTheme="minorHAnsi" w:eastAsia="Times New Roman" w:hAnsiTheme="minorHAnsi" w:cstheme="minorHAnsi"/>
          <w:vertAlign w:val="superscript"/>
        </w:rPr>
        <w:t>1</w:t>
      </w:r>
      <w:r w:rsidR="0031554C" w:rsidRPr="007C625C">
        <w:rPr>
          <w:rFonts w:asciiTheme="minorHAnsi" w:eastAsia="Times New Roman" w:hAnsiTheme="minorHAnsi" w:cstheme="minorHAnsi"/>
        </w:rPr>
        <w:t>–11</w:t>
      </w:r>
      <w:r w:rsidR="0031554C" w:rsidRPr="007C625C">
        <w:rPr>
          <w:rFonts w:asciiTheme="minorHAnsi" w:eastAsia="Times New Roman" w:hAnsiTheme="minorHAnsi" w:cstheme="minorHAnsi"/>
          <w:vertAlign w:val="superscript"/>
        </w:rPr>
        <w:t>3</w:t>
      </w:r>
      <w:r w:rsidR="0031554C" w:rsidRPr="007C625C">
        <w:rPr>
          <w:rFonts w:asciiTheme="minorHAnsi" w:eastAsia="Times New Roman" w:hAnsiTheme="minorHAnsi" w:cstheme="minorHAnsi"/>
        </w:rPr>
        <w:t xml:space="preserve"> </w:t>
      </w:r>
      <w:r w:rsidR="00E14F23" w:rsidRPr="007C625C">
        <w:rPr>
          <w:rFonts w:asciiTheme="minorHAnsi" w:eastAsia="Times New Roman" w:hAnsiTheme="minorHAnsi" w:cstheme="minorHAnsi"/>
        </w:rPr>
        <w:t>järgmises sõnastuses:</w:t>
      </w:r>
    </w:p>
    <w:p w14:paraId="2EA110BA" w14:textId="77777777" w:rsidR="0054195A" w:rsidRDefault="0054195A" w:rsidP="00606127">
      <w:pPr>
        <w:spacing w:after="0"/>
        <w:rPr>
          <w:rFonts w:asciiTheme="minorHAnsi" w:eastAsia="Times New Roman" w:hAnsiTheme="minorHAnsi" w:cstheme="minorHAnsi"/>
        </w:rPr>
      </w:pPr>
    </w:p>
    <w:p w14:paraId="4F3A5F36" w14:textId="09A23392" w:rsidR="00E14F23" w:rsidRDefault="00E14F23" w:rsidP="00606127">
      <w:pPr>
        <w:spacing w:after="0"/>
        <w:rPr>
          <w:rFonts w:asciiTheme="minorHAnsi" w:eastAsia="Times New Roman" w:hAnsiTheme="minorHAnsi" w:cstheme="minorHAnsi"/>
        </w:rPr>
      </w:pPr>
      <w:bookmarkStart w:id="50" w:name="_Hlk177634689"/>
      <w:r w:rsidRPr="007C625C">
        <w:rPr>
          <w:rFonts w:asciiTheme="minorHAnsi" w:eastAsia="Times New Roman" w:hAnsiTheme="minorHAnsi" w:cstheme="minorHAnsi"/>
        </w:rPr>
        <w:t>„</w:t>
      </w:r>
      <w:r w:rsidR="00C022C6" w:rsidRPr="007C625C">
        <w:rPr>
          <w:rFonts w:asciiTheme="minorHAnsi" w:eastAsia="Times New Roman" w:hAnsiTheme="minorHAnsi" w:cstheme="minorHAnsi"/>
        </w:rPr>
        <w:t>(11</w:t>
      </w:r>
      <w:r w:rsidR="00C36EBF" w:rsidRPr="007C625C">
        <w:rPr>
          <w:rFonts w:asciiTheme="minorHAnsi" w:eastAsia="Times New Roman" w:hAnsiTheme="minorHAnsi" w:cstheme="minorHAnsi"/>
          <w:vertAlign w:val="superscript"/>
        </w:rPr>
        <w:t>1</w:t>
      </w:r>
      <w:r w:rsidR="00C022C6" w:rsidRPr="007C625C">
        <w:rPr>
          <w:rFonts w:asciiTheme="minorHAnsi" w:eastAsia="Times New Roman" w:hAnsiTheme="minorHAnsi" w:cstheme="minorHAnsi"/>
        </w:rPr>
        <w:t xml:space="preserve">) </w:t>
      </w:r>
      <w:r w:rsidRPr="007C625C">
        <w:rPr>
          <w:rFonts w:asciiTheme="minorHAnsi" w:eastAsia="Times New Roman" w:hAnsiTheme="minorHAnsi" w:cstheme="minorHAnsi"/>
        </w:rPr>
        <w:t xml:space="preserve">Kui tootja </w:t>
      </w:r>
      <w:r w:rsidR="00E87690" w:rsidRPr="007C625C">
        <w:rPr>
          <w:rFonts w:asciiTheme="minorHAnsi" w:eastAsia="Times New Roman" w:hAnsiTheme="minorHAnsi" w:cstheme="minorHAnsi"/>
        </w:rPr>
        <w:t xml:space="preserve">alustab </w:t>
      </w:r>
      <w:r w:rsidRPr="007C625C">
        <w:rPr>
          <w:rFonts w:asciiTheme="minorHAnsi" w:eastAsia="Times New Roman" w:hAnsiTheme="minorHAnsi" w:cstheme="minorHAnsi"/>
        </w:rPr>
        <w:t xml:space="preserve">tootmist vähempakkumise teates </w:t>
      </w:r>
      <w:r w:rsidR="00C5411C" w:rsidRPr="007C625C">
        <w:rPr>
          <w:rFonts w:asciiTheme="minorHAnsi" w:eastAsia="Times New Roman" w:hAnsiTheme="minorHAnsi" w:cstheme="minorHAnsi"/>
        </w:rPr>
        <w:t>nimetatud</w:t>
      </w:r>
      <w:r w:rsidRPr="007C625C">
        <w:rPr>
          <w:rFonts w:asciiTheme="minorHAnsi" w:eastAsia="Times New Roman" w:hAnsiTheme="minorHAnsi" w:cstheme="minorHAnsi"/>
        </w:rPr>
        <w:t xml:space="preserve"> tootmise alustamise tähtpäeva</w:t>
      </w:r>
      <w:r w:rsidR="00C5411C" w:rsidRPr="007C625C">
        <w:rPr>
          <w:rFonts w:asciiTheme="minorHAnsi" w:eastAsia="Times New Roman" w:hAnsiTheme="minorHAnsi" w:cstheme="minorHAnsi"/>
        </w:rPr>
        <w:t>st hiljem</w:t>
      </w:r>
      <w:r w:rsidRPr="007C625C">
        <w:rPr>
          <w:rFonts w:asciiTheme="minorHAnsi" w:eastAsia="Times New Roman" w:hAnsiTheme="minorHAnsi" w:cstheme="minorHAnsi"/>
        </w:rPr>
        <w:t xml:space="preserve">, hakkab toetuse maksmise periood kulgema </w:t>
      </w:r>
      <w:r w:rsidR="0007345B">
        <w:rPr>
          <w:rFonts w:asciiTheme="minorHAnsi" w:hAnsiTheme="minorHAnsi" w:cstheme="minorHAnsi"/>
        </w:rPr>
        <w:t xml:space="preserve">vähempakkumise teates märgitud </w:t>
      </w:r>
      <w:r w:rsidRPr="007C625C">
        <w:rPr>
          <w:rFonts w:asciiTheme="minorHAnsi" w:eastAsia="Times New Roman" w:hAnsiTheme="minorHAnsi" w:cstheme="minorHAnsi"/>
        </w:rPr>
        <w:t>tootmise alustamise tähtpäevast</w:t>
      </w:r>
      <w:r w:rsidR="006951FB">
        <w:rPr>
          <w:rFonts w:asciiTheme="minorHAnsi" w:eastAsia="Times New Roman" w:hAnsiTheme="minorHAnsi" w:cstheme="minorHAnsi"/>
        </w:rPr>
        <w:t>.</w:t>
      </w:r>
      <w:r w:rsidR="00E87690" w:rsidRPr="007C625C">
        <w:rPr>
          <w:rFonts w:asciiTheme="minorHAnsi" w:eastAsia="Times New Roman" w:hAnsiTheme="minorHAnsi" w:cstheme="minorHAnsi"/>
        </w:rPr>
        <w:t xml:space="preserve"> </w:t>
      </w:r>
      <w:r w:rsidR="006951FB" w:rsidRPr="006951FB">
        <w:rPr>
          <w:rStyle w:val="cf01"/>
          <w:rFonts w:ascii="Times New Roman" w:hAnsi="Times New Roman" w:cs="Times New Roman"/>
          <w:sz w:val="24"/>
          <w:szCs w:val="24"/>
        </w:rPr>
        <w:t xml:space="preserve"> </w:t>
      </w:r>
      <w:r w:rsidR="006951FB" w:rsidRPr="0007345B">
        <w:rPr>
          <w:rStyle w:val="cf01"/>
          <w:rFonts w:ascii="Times New Roman" w:hAnsi="Times New Roman" w:cs="Times New Roman"/>
          <w:sz w:val="24"/>
          <w:szCs w:val="24"/>
        </w:rPr>
        <w:t>Tootja kaotab õiguse saada toetust selle perioodi eest, mil</w:t>
      </w:r>
      <w:r w:rsidR="006951FB">
        <w:rPr>
          <w:rStyle w:val="cf01"/>
          <w:rFonts w:ascii="Times New Roman" w:hAnsi="Times New Roman" w:cs="Times New Roman"/>
          <w:sz w:val="24"/>
          <w:szCs w:val="24"/>
        </w:rPr>
        <w:t>le võrra alustati nõuetekohast tootmist hiljem kui vähempakkumise teates märgitud tootmise alustamise tähtpäev.</w:t>
      </w:r>
    </w:p>
    <w:p w14:paraId="3A515426" w14:textId="77777777" w:rsidR="00E76B89" w:rsidRPr="007C625C" w:rsidRDefault="00E76B89" w:rsidP="00606127">
      <w:pPr>
        <w:spacing w:after="0"/>
        <w:rPr>
          <w:rFonts w:asciiTheme="minorHAnsi" w:eastAsia="Times New Roman" w:hAnsiTheme="minorHAnsi" w:cstheme="minorHAnsi"/>
        </w:rPr>
      </w:pPr>
    </w:p>
    <w:p w14:paraId="2EBEDE4E" w14:textId="2AB4CFBD" w:rsidR="008125D9" w:rsidRDefault="00A0792A" w:rsidP="00606127">
      <w:pPr>
        <w:pStyle w:val="pf0"/>
        <w:spacing w:before="0" w:beforeAutospacing="0" w:after="0" w:afterAutospacing="0"/>
        <w:jc w:val="both"/>
        <w:rPr>
          <w:rStyle w:val="cf01"/>
          <w:rFonts w:ascii="Times New Roman" w:hAnsi="Times New Roman" w:cs="Times New Roman"/>
          <w:sz w:val="24"/>
          <w:szCs w:val="24"/>
        </w:rPr>
      </w:pPr>
      <w:bookmarkStart w:id="51" w:name="_Hlk172139725"/>
      <w:bookmarkStart w:id="52" w:name="_Hlk172787679"/>
      <w:bookmarkStart w:id="53" w:name="_Hlk172811829"/>
      <w:r w:rsidRPr="0007345B">
        <w:t>(11</w:t>
      </w:r>
      <w:r w:rsidRPr="0007345B">
        <w:rPr>
          <w:vertAlign w:val="superscript"/>
        </w:rPr>
        <w:t>2</w:t>
      </w:r>
      <w:r w:rsidRPr="0007345B">
        <w:t>) Kui tootja</w:t>
      </w:r>
      <w:r w:rsidR="009B0CE1" w:rsidRPr="0007345B">
        <w:t xml:space="preserve"> toodab</w:t>
      </w:r>
      <w:r w:rsidRPr="0007345B">
        <w:t xml:space="preserve"> </w:t>
      </w:r>
      <w:r w:rsidR="009B0CE1" w:rsidRPr="0007345B">
        <w:t>peale käesoleva paragrahvi l</w:t>
      </w:r>
      <w:r w:rsidR="007356C2" w:rsidRPr="0007345B">
        <w:t>õ</w:t>
      </w:r>
      <w:r w:rsidR="009B0CE1" w:rsidRPr="0007345B">
        <w:t>ikes</w:t>
      </w:r>
      <w:r w:rsidR="0007345B" w:rsidRPr="0007345B">
        <w:t xml:space="preserve"> 11</w:t>
      </w:r>
      <w:r w:rsidR="009B0CE1" w:rsidRPr="0007345B">
        <w:t xml:space="preserve"> n</w:t>
      </w:r>
      <w:r w:rsidR="009B0CE1" w:rsidRPr="0007345B">
        <w:rPr>
          <w:color w:val="202020"/>
          <w:shd w:val="clear" w:color="auto" w:fill="FFFFFF"/>
        </w:rPr>
        <w:t xml:space="preserve">imetatud korralduses märgitud tootmise alustamise tähtpäeva </w:t>
      </w:r>
      <w:r w:rsidR="0035624C" w:rsidRPr="0007345B">
        <w:rPr>
          <w:color w:val="202020"/>
          <w:shd w:val="clear" w:color="auto" w:fill="FFFFFF"/>
        </w:rPr>
        <w:t>tegevusloa alusel tegutseva võrguettevõtja võrku</w:t>
      </w:r>
      <w:r w:rsidR="00873FA3" w:rsidRPr="0007345B">
        <w:rPr>
          <w:color w:val="202020"/>
          <w:shd w:val="clear" w:color="auto" w:fill="FFFFFF"/>
        </w:rPr>
        <w:t xml:space="preserve"> </w:t>
      </w:r>
      <w:r w:rsidR="009B0CE1" w:rsidRPr="0007345B">
        <w:rPr>
          <w:color w:val="202020"/>
          <w:shd w:val="clear" w:color="auto" w:fill="FFFFFF"/>
        </w:rPr>
        <w:t>elektrienergiat 12 kuu jooksul vähem kui 60 protsendi ulatuses korralduses märgitud aastasest mahust</w:t>
      </w:r>
      <w:bookmarkEnd w:id="51"/>
      <w:r w:rsidR="009B0CE1" w:rsidRPr="0007345B">
        <w:rPr>
          <w:color w:val="202020"/>
          <w:shd w:val="clear" w:color="auto" w:fill="FFFFFF"/>
        </w:rPr>
        <w:t xml:space="preserve">, </w:t>
      </w:r>
      <w:r w:rsidR="00E76B89">
        <w:rPr>
          <w:color w:val="202020"/>
          <w:shd w:val="clear" w:color="auto" w:fill="FFFFFF"/>
        </w:rPr>
        <w:t>peatatakse</w:t>
      </w:r>
      <w:r w:rsidR="009B0CE1" w:rsidRPr="0007345B">
        <w:rPr>
          <w:color w:val="202020"/>
          <w:shd w:val="clear" w:color="auto" w:fill="FFFFFF"/>
        </w:rPr>
        <w:t xml:space="preserve"> </w:t>
      </w:r>
      <w:r w:rsidR="00052587" w:rsidRPr="0007345B">
        <w:rPr>
          <w:color w:val="202020"/>
          <w:shd w:val="clear" w:color="auto" w:fill="FFFFFF"/>
        </w:rPr>
        <w:t xml:space="preserve">toetuse maksed tootjale </w:t>
      </w:r>
      <w:r w:rsidR="001A3BBE" w:rsidRPr="0007345B">
        <w:rPr>
          <w:color w:val="202020"/>
          <w:shd w:val="clear" w:color="auto" w:fill="FFFFFF"/>
        </w:rPr>
        <w:t xml:space="preserve"> puuduse tuvastamisest </w:t>
      </w:r>
      <w:r w:rsidR="008125D9">
        <w:rPr>
          <w:color w:val="202020"/>
          <w:shd w:val="clear" w:color="auto" w:fill="FFFFFF"/>
        </w:rPr>
        <w:t xml:space="preserve">arvates, </w:t>
      </w:r>
      <w:r w:rsidR="001A3BBE" w:rsidRPr="0007345B">
        <w:rPr>
          <w:color w:val="202020"/>
          <w:shd w:val="clear" w:color="auto" w:fill="FFFFFF"/>
        </w:rPr>
        <w:t xml:space="preserve">kuni </w:t>
      </w:r>
      <w:r w:rsidR="006A4A40" w:rsidRPr="0007345B">
        <w:rPr>
          <w:color w:val="202020"/>
          <w:shd w:val="clear" w:color="auto" w:fill="FFFFFF"/>
        </w:rPr>
        <w:t xml:space="preserve">tootmisseade on kuni 12 kuu jooksul tootnud </w:t>
      </w:r>
      <w:r w:rsidR="0035624C" w:rsidRPr="0007345B">
        <w:rPr>
          <w:color w:val="202020"/>
          <w:shd w:val="clear" w:color="auto" w:fill="FFFFFF"/>
        </w:rPr>
        <w:t>tegevusloa alusel tegutseva võrguettevõtja võrku</w:t>
      </w:r>
      <w:r w:rsidR="00873FA3" w:rsidRPr="0007345B">
        <w:rPr>
          <w:color w:val="202020"/>
          <w:shd w:val="clear" w:color="auto" w:fill="FFFFFF"/>
        </w:rPr>
        <w:t xml:space="preserve"> </w:t>
      </w:r>
      <w:r w:rsidR="006A4A40" w:rsidRPr="0007345B">
        <w:rPr>
          <w:color w:val="202020"/>
          <w:shd w:val="clear" w:color="auto" w:fill="FFFFFF"/>
        </w:rPr>
        <w:t xml:space="preserve">vähemalt 60% ulatuses korralduses märgitud aastasest mahust. </w:t>
      </w:r>
      <w:r w:rsidR="0007345B" w:rsidRPr="0007345B">
        <w:rPr>
          <w:rStyle w:val="cf01"/>
          <w:rFonts w:ascii="Times New Roman" w:hAnsi="Times New Roman" w:cs="Times New Roman"/>
          <w:sz w:val="24"/>
          <w:szCs w:val="24"/>
        </w:rPr>
        <w:t xml:space="preserve">Tootja kaotab õiguse saada toetust selle perioodi eest, millal toetuse maksed olid </w:t>
      </w:r>
      <w:ins w:id="54" w:author="Katariina Kärsten" w:date="2024-09-19T11:11:00Z">
        <w:r w:rsidR="00B062F2">
          <w:rPr>
            <w:rStyle w:val="cf01"/>
            <w:rFonts w:ascii="Times New Roman" w:hAnsi="Times New Roman" w:cs="Times New Roman"/>
            <w:sz w:val="24"/>
            <w:szCs w:val="24"/>
          </w:rPr>
          <w:t xml:space="preserve">käesoleva </w:t>
        </w:r>
      </w:ins>
      <w:r w:rsidR="0007345B" w:rsidRPr="0007345B">
        <w:rPr>
          <w:rStyle w:val="cf01"/>
          <w:rFonts w:ascii="Times New Roman" w:hAnsi="Times New Roman" w:cs="Times New Roman"/>
          <w:sz w:val="24"/>
          <w:szCs w:val="24"/>
        </w:rPr>
        <w:t>lõike esimese lause alusel peatatud.</w:t>
      </w:r>
      <w:bookmarkEnd w:id="52"/>
      <w:bookmarkEnd w:id="53"/>
    </w:p>
    <w:p w14:paraId="2C3FD1EC" w14:textId="77777777" w:rsidR="00606127" w:rsidRDefault="00606127" w:rsidP="00606127">
      <w:pPr>
        <w:pStyle w:val="pf0"/>
        <w:spacing w:before="0" w:beforeAutospacing="0" w:after="0" w:afterAutospacing="0"/>
        <w:jc w:val="both"/>
        <w:rPr>
          <w:rFonts w:asciiTheme="minorHAnsi" w:hAnsiTheme="minorHAnsi" w:cstheme="minorHAnsi"/>
        </w:rPr>
      </w:pPr>
    </w:p>
    <w:p w14:paraId="10DD77EC" w14:textId="6039A450" w:rsidR="00B717FC" w:rsidRPr="007C625C" w:rsidRDefault="00B717FC" w:rsidP="00606127">
      <w:pPr>
        <w:pStyle w:val="pf0"/>
        <w:spacing w:before="0" w:beforeAutospacing="0" w:after="0" w:afterAutospacing="0"/>
        <w:jc w:val="both"/>
        <w:rPr>
          <w:rFonts w:asciiTheme="minorHAnsi" w:hAnsiTheme="minorHAnsi" w:cstheme="minorHAnsi"/>
        </w:rPr>
      </w:pPr>
      <w:r w:rsidRPr="007C625C">
        <w:rPr>
          <w:rFonts w:asciiTheme="minorHAnsi" w:hAnsiTheme="minorHAnsi" w:cstheme="minorHAnsi"/>
        </w:rPr>
        <w:t>(11</w:t>
      </w:r>
      <w:r w:rsidR="009B0CE1" w:rsidRPr="007C625C">
        <w:rPr>
          <w:rFonts w:asciiTheme="minorHAnsi" w:hAnsiTheme="minorHAnsi" w:cstheme="minorHAnsi"/>
          <w:vertAlign w:val="superscript"/>
        </w:rPr>
        <w:t>3</w:t>
      </w:r>
      <w:r w:rsidRPr="007C625C">
        <w:rPr>
          <w:rFonts w:asciiTheme="minorHAnsi" w:hAnsiTheme="minorHAnsi" w:cstheme="minorHAnsi"/>
        </w:rPr>
        <w:t xml:space="preserve">) </w:t>
      </w:r>
      <w:r w:rsidR="00DA7CD4" w:rsidRPr="007C625C">
        <w:rPr>
          <w:rFonts w:asciiTheme="minorHAnsi" w:hAnsiTheme="minorHAnsi" w:cstheme="minorHAnsi"/>
        </w:rPr>
        <w:t>Kui vähempakkumise võitjaks tunnistatud pakkum</w:t>
      </w:r>
      <w:r w:rsidR="008B76B4">
        <w:rPr>
          <w:rFonts w:asciiTheme="minorHAnsi" w:hAnsiTheme="minorHAnsi" w:cstheme="minorHAnsi"/>
        </w:rPr>
        <w:t>u</w:t>
      </w:r>
      <w:r w:rsidR="00DA7CD4" w:rsidRPr="007C625C">
        <w:rPr>
          <w:rFonts w:asciiTheme="minorHAnsi" w:hAnsiTheme="minorHAnsi" w:cstheme="minorHAnsi"/>
        </w:rPr>
        <w:t xml:space="preserve">ses sisaldus enam kui üks tootmisseade, loetakse </w:t>
      </w:r>
      <w:r w:rsidR="00524151" w:rsidRPr="007C625C">
        <w:rPr>
          <w:rFonts w:asciiTheme="minorHAnsi" w:hAnsiTheme="minorHAnsi" w:cstheme="minorHAnsi"/>
        </w:rPr>
        <w:t xml:space="preserve">käesoleva seaduse § 108 lõike 3 mõistes </w:t>
      </w:r>
      <w:r w:rsidR="00DA7CD4" w:rsidRPr="007C625C">
        <w:rPr>
          <w:rFonts w:asciiTheme="minorHAnsi" w:hAnsiTheme="minorHAnsi" w:cstheme="minorHAnsi"/>
        </w:rPr>
        <w:t>tootmise alustamise ajaks päev</w:t>
      </w:r>
      <w:del w:id="55" w:author="Katariina Kärsten" w:date="2024-09-19T11:11:00Z">
        <w:r w:rsidR="00DA7CD4" w:rsidRPr="007C625C" w:rsidDel="00B062F2">
          <w:rPr>
            <w:rFonts w:asciiTheme="minorHAnsi" w:hAnsiTheme="minorHAnsi" w:cstheme="minorHAnsi"/>
          </w:rPr>
          <w:delText>a</w:delText>
        </w:r>
      </w:del>
      <w:r w:rsidR="00DA7CD4" w:rsidRPr="007C625C">
        <w:rPr>
          <w:rFonts w:asciiTheme="minorHAnsi" w:hAnsiTheme="minorHAnsi" w:cstheme="minorHAnsi"/>
        </w:rPr>
        <w:t>, millal kõik samas pakkum</w:t>
      </w:r>
      <w:r w:rsidR="008B76B4">
        <w:rPr>
          <w:rFonts w:asciiTheme="minorHAnsi" w:hAnsiTheme="minorHAnsi" w:cstheme="minorHAnsi"/>
        </w:rPr>
        <w:t>u</w:t>
      </w:r>
      <w:r w:rsidR="00DA7CD4" w:rsidRPr="007C625C">
        <w:rPr>
          <w:rFonts w:asciiTheme="minorHAnsi" w:hAnsiTheme="minorHAnsi" w:cstheme="minorHAnsi"/>
        </w:rPr>
        <w:t>ses osalenud nõuetekohased tootmisseadmed alusta</w:t>
      </w:r>
      <w:r w:rsidR="008125D9">
        <w:rPr>
          <w:rFonts w:asciiTheme="minorHAnsi" w:hAnsiTheme="minorHAnsi" w:cstheme="minorHAnsi"/>
        </w:rPr>
        <w:t>sid</w:t>
      </w:r>
      <w:r w:rsidR="00DA7CD4" w:rsidRPr="007C625C">
        <w:rPr>
          <w:rFonts w:asciiTheme="minorHAnsi" w:hAnsiTheme="minorHAnsi" w:cstheme="minorHAnsi"/>
        </w:rPr>
        <w:t xml:space="preserve"> tootmist, või võitjaks tunnistatud pakkuja </w:t>
      </w:r>
      <w:r w:rsidR="003C5132" w:rsidRPr="007C625C">
        <w:rPr>
          <w:rFonts w:asciiTheme="minorHAnsi" w:hAnsiTheme="minorHAnsi" w:cstheme="minorHAnsi"/>
        </w:rPr>
        <w:t xml:space="preserve">põhjendatud </w:t>
      </w:r>
      <w:r w:rsidR="00DA7CD4" w:rsidRPr="007C625C">
        <w:rPr>
          <w:rFonts w:asciiTheme="minorHAnsi" w:hAnsiTheme="minorHAnsi" w:cstheme="minorHAnsi"/>
        </w:rPr>
        <w:t>taotluse alusel päev</w:t>
      </w:r>
      <w:del w:id="56" w:author="Katariina Kärsten" w:date="2024-09-19T11:11:00Z">
        <w:r w:rsidR="00DA7CD4" w:rsidRPr="007C625C" w:rsidDel="00B062F2">
          <w:rPr>
            <w:rFonts w:asciiTheme="minorHAnsi" w:hAnsiTheme="minorHAnsi" w:cstheme="minorHAnsi"/>
          </w:rPr>
          <w:delText>a</w:delText>
        </w:r>
      </w:del>
      <w:r w:rsidR="00DA7CD4" w:rsidRPr="007C625C">
        <w:rPr>
          <w:rFonts w:asciiTheme="minorHAnsi" w:hAnsiTheme="minorHAnsi" w:cstheme="minorHAnsi"/>
        </w:rPr>
        <w:t>, millal osa pakkum</w:t>
      </w:r>
      <w:r w:rsidR="008B76B4">
        <w:rPr>
          <w:rFonts w:asciiTheme="minorHAnsi" w:hAnsiTheme="minorHAnsi" w:cstheme="minorHAnsi"/>
        </w:rPr>
        <w:t>u</w:t>
      </w:r>
      <w:r w:rsidR="00DA7CD4" w:rsidRPr="007C625C">
        <w:rPr>
          <w:rFonts w:asciiTheme="minorHAnsi" w:hAnsiTheme="minorHAnsi" w:cstheme="minorHAnsi"/>
        </w:rPr>
        <w:t>ses osalenud nõuetekohase</w:t>
      </w:r>
      <w:r w:rsidR="008125D9">
        <w:rPr>
          <w:rFonts w:asciiTheme="minorHAnsi" w:hAnsiTheme="minorHAnsi" w:cstheme="minorHAnsi"/>
        </w:rPr>
        <w:t>i</w:t>
      </w:r>
      <w:r w:rsidR="00DA7CD4" w:rsidRPr="007C625C">
        <w:rPr>
          <w:rFonts w:asciiTheme="minorHAnsi" w:hAnsiTheme="minorHAnsi" w:cstheme="minorHAnsi"/>
        </w:rPr>
        <w:t>d tootmisseadme</w:t>
      </w:r>
      <w:r w:rsidR="008125D9">
        <w:rPr>
          <w:rFonts w:asciiTheme="minorHAnsi" w:hAnsiTheme="minorHAnsi" w:cstheme="minorHAnsi"/>
        </w:rPr>
        <w:t>i</w:t>
      </w:r>
      <w:r w:rsidR="00DA7CD4" w:rsidRPr="007C625C">
        <w:rPr>
          <w:rFonts w:asciiTheme="minorHAnsi" w:hAnsiTheme="minorHAnsi" w:cstheme="minorHAnsi"/>
        </w:rPr>
        <w:t>d alusta</w:t>
      </w:r>
      <w:r w:rsidR="008125D9">
        <w:rPr>
          <w:rFonts w:asciiTheme="minorHAnsi" w:hAnsiTheme="minorHAnsi" w:cstheme="minorHAnsi"/>
        </w:rPr>
        <w:t>sid</w:t>
      </w:r>
      <w:r w:rsidR="00DA7CD4" w:rsidRPr="007C625C">
        <w:rPr>
          <w:rFonts w:asciiTheme="minorHAnsi" w:hAnsiTheme="minorHAnsi" w:cstheme="minorHAnsi"/>
        </w:rPr>
        <w:t xml:space="preserve"> tootmist</w:t>
      </w:r>
      <w:bookmarkEnd w:id="50"/>
      <w:r w:rsidR="00DA7CD4" w:rsidRPr="007C625C">
        <w:rPr>
          <w:rFonts w:asciiTheme="minorHAnsi" w:hAnsiTheme="minorHAnsi" w:cstheme="minorHAnsi"/>
        </w:rPr>
        <w:t>.</w:t>
      </w:r>
      <w:r w:rsidR="002F3168" w:rsidRPr="007C625C">
        <w:rPr>
          <w:rFonts w:asciiTheme="minorHAnsi" w:hAnsiTheme="minorHAnsi" w:cstheme="minorHAnsi"/>
        </w:rPr>
        <w:t>“;</w:t>
      </w:r>
    </w:p>
    <w:p w14:paraId="78FAF586" w14:textId="77777777" w:rsidR="00BF3849" w:rsidRPr="007C625C" w:rsidRDefault="00BF3849" w:rsidP="00606127">
      <w:pPr>
        <w:spacing w:after="0"/>
        <w:rPr>
          <w:rFonts w:asciiTheme="minorHAnsi" w:eastAsia="Times New Roman" w:hAnsiTheme="minorHAnsi" w:cstheme="minorHAnsi"/>
        </w:rPr>
      </w:pPr>
    </w:p>
    <w:p w14:paraId="6D072555" w14:textId="709C702F" w:rsidR="00566178" w:rsidRPr="007C625C" w:rsidRDefault="001542E5" w:rsidP="00606127">
      <w:pPr>
        <w:spacing w:after="0"/>
        <w:rPr>
          <w:rFonts w:asciiTheme="minorHAnsi" w:eastAsia="Times New Roman" w:hAnsiTheme="minorHAnsi" w:cstheme="minorHAnsi"/>
          <w:b/>
          <w:bCs/>
        </w:rPr>
      </w:pPr>
      <w:r>
        <w:rPr>
          <w:rFonts w:asciiTheme="minorHAnsi" w:eastAsia="Times New Roman" w:hAnsiTheme="minorHAnsi" w:cstheme="minorHAnsi"/>
          <w:b/>
          <w:bCs/>
        </w:rPr>
        <w:t>19</w:t>
      </w:r>
      <w:r w:rsidR="00BF3849" w:rsidRPr="007C625C">
        <w:rPr>
          <w:rFonts w:asciiTheme="minorHAnsi" w:eastAsia="Times New Roman" w:hAnsiTheme="minorHAnsi" w:cstheme="minorHAnsi"/>
          <w:b/>
          <w:bCs/>
        </w:rPr>
        <w:t xml:space="preserve">) </w:t>
      </w:r>
      <w:bookmarkStart w:id="57" w:name="_Hlk172141084"/>
      <w:r w:rsidR="00BF3849" w:rsidRPr="007C625C">
        <w:rPr>
          <w:rFonts w:asciiTheme="minorHAnsi" w:eastAsia="Times New Roman" w:hAnsiTheme="minorHAnsi" w:cstheme="minorHAnsi"/>
        </w:rPr>
        <w:t>p</w:t>
      </w:r>
      <w:r w:rsidR="00566178" w:rsidRPr="007C625C">
        <w:rPr>
          <w:rFonts w:asciiTheme="minorHAnsi" w:eastAsia="Times New Roman" w:hAnsiTheme="minorHAnsi" w:cstheme="minorHAnsi"/>
        </w:rPr>
        <w:t>aragrahvi 59</w:t>
      </w:r>
      <w:r w:rsidR="00566178" w:rsidRPr="007C625C">
        <w:rPr>
          <w:rFonts w:asciiTheme="minorHAnsi" w:eastAsia="Times New Roman" w:hAnsiTheme="minorHAnsi" w:cstheme="minorHAnsi"/>
          <w:vertAlign w:val="superscript"/>
        </w:rPr>
        <w:t>4</w:t>
      </w:r>
      <w:r w:rsidR="00566178" w:rsidRPr="007C625C">
        <w:rPr>
          <w:rFonts w:asciiTheme="minorHAnsi" w:eastAsia="Times New Roman" w:hAnsiTheme="minorHAnsi" w:cstheme="minorHAnsi"/>
        </w:rPr>
        <w:t xml:space="preserve"> lõige </w:t>
      </w:r>
      <w:r w:rsidR="00FB4BC3" w:rsidRPr="007C625C">
        <w:rPr>
          <w:rFonts w:asciiTheme="minorHAnsi" w:eastAsia="Times New Roman" w:hAnsiTheme="minorHAnsi" w:cstheme="minorHAnsi"/>
        </w:rPr>
        <w:t>1</w:t>
      </w:r>
      <w:r w:rsidR="00566178" w:rsidRPr="007C625C">
        <w:rPr>
          <w:rFonts w:asciiTheme="minorHAnsi" w:eastAsia="Times New Roman" w:hAnsiTheme="minorHAnsi" w:cstheme="minorHAnsi"/>
        </w:rPr>
        <w:t xml:space="preserve">2 </w:t>
      </w:r>
      <w:bookmarkEnd w:id="57"/>
      <w:r w:rsidR="00566178" w:rsidRPr="007C625C">
        <w:rPr>
          <w:rFonts w:asciiTheme="minorHAnsi" w:eastAsia="Times New Roman" w:hAnsiTheme="minorHAnsi" w:cstheme="minorHAnsi"/>
        </w:rPr>
        <w:t xml:space="preserve">muudetakse ja sõnastatakse </w:t>
      </w:r>
      <w:r w:rsidR="00E91FE6" w:rsidRPr="007C625C">
        <w:rPr>
          <w:rFonts w:asciiTheme="minorHAnsi" w:eastAsia="Times New Roman" w:hAnsiTheme="minorHAnsi" w:cstheme="minorHAnsi"/>
        </w:rPr>
        <w:t>järgmiselt:</w:t>
      </w:r>
    </w:p>
    <w:p w14:paraId="77840B42" w14:textId="77777777" w:rsidR="0054195A" w:rsidRDefault="0054195A" w:rsidP="00606127">
      <w:pPr>
        <w:spacing w:after="0"/>
        <w:rPr>
          <w:rFonts w:asciiTheme="minorHAnsi" w:eastAsia="Times New Roman" w:hAnsiTheme="minorHAnsi" w:cstheme="minorHAnsi"/>
        </w:rPr>
      </w:pPr>
    </w:p>
    <w:p w14:paraId="7550A5F1" w14:textId="740B7B3F" w:rsidR="00E91FE6" w:rsidRPr="007C625C" w:rsidRDefault="00E91FE6" w:rsidP="00606127">
      <w:pPr>
        <w:spacing w:after="0"/>
        <w:rPr>
          <w:rFonts w:asciiTheme="minorHAnsi" w:eastAsia="Times New Roman" w:hAnsiTheme="minorHAnsi" w:cstheme="minorHAnsi"/>
        </w:rPr>
      </w:pPr>
      <w:bookmarkStart w:id="58" w:name="_Hlk177634724"/>
      <w:r w:rsidRPr="007C625C">
        <w:rPr>
          <w:rFonts w:asciiTheme="minorHAnsi" w:eastAsia="Times New Roman" w:hAnsiTheme="minorHAnsi" w:cstheme="minorHAnsi"/>
        </w:rPr>
        <w:t>„(</w:t>
      </w:r>
      <w:r w:rsidR="00FB4BC3" w:rsidRPr="007C625C">
        <w:rPr>
          <w:rFonts w:asciiTheme="minorHAnsi" w:eastAsia="Times New Roman" w:hAnsiTheme="minorHAnsi" w:cstheme="minorHAnsi"/>
        </w:rPr>
        <w:t>1</w:t>
      </w:r>
      <w:r w:rsidRPr="007C625C">
        <w:rPr>
          <w:rFonts w:asciiTheme="minorHAnsi" w:eastAsia="Times New Roman" w:hAnsiTheme="minorHAnsi" w:cstheme="minorHAnsi"/>
        </w:rPr>
        <w:t xml:space="preserve">2) Vabariigi Valitsusel on õigus tunnistada käesoleva paragrahvi lõikes 11 nimetatud korraldus </w:t>
      </w:r>
      <w:r w:rsidR="001D165E" w:rsidRPr="007C625C">
        <w:rPr>
          <w:rFonts w:asciiTheme="minorHAnsi" w:eastAsia="Times New Roman" w:hAnsiTheme="minorHAnsi" w:cstheme="minorHAnsi"/>
        </w:rPr>
        <w:t>täies mahus või osaliselt</w:t>
      </w:r>
      <w:r w:rsidR="00D02F10" w:rsidRPr="007C625C">
        <w:rPr>
          <w:rFonts w:asciiTheme="minorHAnsi" w:eastAsia="Times New Roman" w:hAnsiTheme="minorHAnsi" w:cstheme="minorHAnsi"/>
        </w:rPr>
        <w:t xml:space="preserve"> </w:t>
      </w:r>
      <w:r w:rsidRPr="007C625C">
        <w:rPr>
          <w:rFonts w:asciiTheme="minorHAnsi" w:eastAsia="Times New Roman" w:hAnsiTheme="minorHAnsi" w:cstheme="minorHAnsi"/>
        </w:rPr>
        <w:t>kehtetuks, kui</w:t>
      </w:r>
      <w:r w:rsidR="0031554C" w:rsidRPr="007C625C">
        <w:rPr>
          <w:rFonts w:asciiTheme="minorHAnsi" w:eastAsia="Times New Roman" w:hAnsiTheme="minorHAnsi" w:cstheme="minorHAnsi"/>
        </w:rPr>
        <w:t xml:space="preserve"> esineb vähemalt üks järgmistest tingimustest</w:t>
      </w:r>
      <w:r w:rsidRPr="007C625C">
        <w:rPr>
          <w:rFonts w:asciiTheme="minorHAnsi" w:eastAsia="Times New Roman" w:hAnsiTheme="minorHAnsi" w:cstheme="minorHAnsi"/>
        </w:rPr>
        <w:t>:</w:t>
      </w:r>
    </w:p>
    <w:p w14:paraId="31FB0F5B" w14:textId="27826CB6" w:rsidR="00E91FE6" w:rsidRPr="007C625C" w:rsidRDefault="00E91FE6" w:rsidP="00606127">
      <w:pPr>
        <w:spacing w:after="0"/>
        <w:rPr>
          <w:rFonts w:asciiTheme="minorHAnsi" w:eastAsia="Times New Roman" w:hAnsiTheme="minorHAnsi" w:cstheme="minorHAnsi"/>
        </w:rPr>
      </w:pPr>
      <w:r w:rsidRPr="007C625C">
        <w:rPr>
          <w:rFonts w:asciiTheme="minorHAnsi" w:eastAsia="Times New Roman" w:hAnsiTheme="minorHAnsi" w:cstheme="minorHAnsi"/>
        </w:rPr>
        <w:t>1) vähempakkumise võitja ei täida vähempakkumises</w:t>
      </w:r>
      <w:r w:rsidR="00055181" w:rsidRPr="007C625C">
        <w:rPr>
          <w:rFonts w:asciiTheme="minorHAnsi" w:eastAsia="Times New Roman" w:hAnsiTheme="minorHAnsi" w:cstheme="minorHAnsi"/>
        </w:rPr>
        <w:t>, käesolevas seaduses</w:t>
      </w:r>
      <w:r w:rsidRPr="007C625C">
        <w:rPr>
          <w:rFonts w:asciiTheme="minorHAnsi" w:eastAsia="Times New Roman" w:hAnsiTheme="minorHAnsi" w:cstheme="minorHAnsi"/>
        </w:rPr>
        <w:t xml:space="preserve"> või käesoleva paragrahvi lõike 10 alusel kehtestatud määruses ettenähtud tingimusi või kohustusi;</w:t>
      </w:r>
    </w:p>
    <w:p w14:paraId="36DC57F7" w14:textId="4E23A28C" w:rsidR="005438B7" w:rsidRPr="007C625C" w:rsidRDefault="00E91FE6" w:rsidP="00606127">
      <w:pPr>
        <w:spacing w:after="0"/>
        <w:rPr>
          <w:rFonts w:asciiTheme="minorHAnsi" w:eastAsia="Times New Roman" w:hAnsiTheme="minorHAnsi" w:cstheme="minorHAnsi"/>
        </w:rPr>
      </w:pPr>
      <w:r w:rsidRPr="007C625C">
        <w:rPr>
          <w:rFonts w:asciiTheme="minorHAnsi" w:eastAsia="Times New Roman" w:hAnsiTheme="minorHAnsi" w:cstheme="minorHAnsi"/>
        </w:rPr>
        <w:t xml:space="preserve">2) </w:t>
      </w:r>
      <w:r w:rsidR="00CB072C" w:rsidRPr="007C625C">
        <w:rPr>
          <w:rFonts w:asciiTheme="minorHAnsi" w:eastAsia="Times New Roman" w:hAnsiTheme="minorHAnsi" w:cstheme="minorHAnsi"/>
        </w:rPr>
        <w:t xml:space="preserve">käesoleva </w:t>
      </w:r>
      <w:del w:id="59" w:author="Katariina Kärsten" w:date="2024-09-19T11:13:00Z">
        <w:r w:rsidR="00CB072C" w:rsidRPr="007C625C" w:rsidDel="00B062F2">
          <w:rPr>
            <w:rFonts w:asciiTheme="minorHAnsi" w:eastAsia="Times New Roman" w:hAnsiTheme="minorHAnsi" w:cstheme="minorHAnsi"/>
          </w:rPr>
          <w:delText>seaduse § 59</w:delText>
        </w:r>
        <w:r w:rsidR="00CB072C" w:rsidRPr="007C625C" w:rsidDel="00B062F2">
          <w:rPr>
            <w:rFonts w:asciiTheme="minorHAnsi" w:eastAsia="Times New Roman" w:hAnsiTheme="minorHAnsi" w:cstheme="minorHAnsi"/>
            <w:vertAlign w:val="superscript"/>
          </w:rPr>
          <w:delText>4</w:delText>
        </w:r>
      </w:del>
      <w:ins w:id="60" w:author="Katariina Kärsten" w:date="2024-09-19T11:13:00Z">
        <w:r w:rsidR="00B062F2">
          <w:rPr>
            <w:rFonts w:asciiTheme="minorHAnsi" w:eastAsia="Times New Roman" w:hAnsiTheme="minorHAnsi" w:cstheme="minorHAnsi"/>
          </w:rPr>
          <w:t>paragrahvi</w:t>
        </w:r>
      </w:ins>
      <w:r w:rsidR="00CB072C" w:rsidRPr="007C625C">
        <w:rPr>
          <w:rFonts w:asciiTheme="minorHAnsi" w:eastAsia="Times New Roman" w:hAnsiTheme="minorHAnsi" w:cstheme="minorHAnsi"/>
        </w:rPr>
        <w:t xml:space="preserve"> lõike 5</w:t>
      </w:r>
      <w:r w:rsidR="00CB072C" w:rsidRPr="007C625C">
        <w:rPr>
          <w:rFonts w:asciiTheme="minorHAnsi" w:eastAsia="Times New Roman" w:hAnsiTheme="minorHAnsi" w:cstheme="minorHAnsi"/>
          <w:vertAlign w:val="superscript"/>
        </w:rPr>
        <w:t>2</w:t>
      </w:r>
      <w:r w:rsidR="00CB072C" w:rsidRPr="007C625C">
        <w:rPr>
          <w:rFonts w:asciiTheme="minorHAnsi" w:eastAsia="Times New Roman" w:hAnsiTheme="minorHAnsi" w:cstheme="minorHAnsi"/>
        </w:rPr>
        <w:t xml:space="preserve"> punkti 1</w:t>
      </w:r>
      <w:r w:rsidR="005B2DDF" w:rsidRPr="007C625C">
        <w:rPr>
          <w:rFonts w:asciiTheme="minorHAnsi" w:eastAsia="Times New Roman" w:hAnsiTheme="minorHAnsi" w:cstheme="minorHAnsi"/>
        </w:rPr>
        <w:t xml:space="preserve">, 2 või </w:t>
      </w:r>
      <w:r w:rsidR="00137716" w:rsidRPr="007C625C">
        <w:rPr>
          <w:rFonts w:asciiTheme="minorHAnsi" w:eastAsia="Times New Roman" w:hAnsiTheme="minorHAnsi" w:cstheme="minorHAnsi"/>
        </w:rPr>
        <w:t xml:space="preserve">3 </w:t>
      </w:r>
      <w:r w:rsidR="00CB072C" w:rsidRPr="007C625C">
        <w:rPr>
          <w:rFonts w:asciiTheme="minorHAnsi" w:eastAsia="Times New Roman" w:hAnsiTheme="minorHAnsi" w:cstheme="minorHAnsi"/>
        </w:rPr>
        <w:t xml:space="preserve">alusel korraldatud </w:t>
      </w:r>
      <w:r w:rsidRPr="007C625C">
        <w:rPr>
          <w:rFonts w:asciiTheme="minorHAnsi" w:eastAsia="Times New Roman" w:hAnsiTheme="minorHAnsi" w:cstheme="minorHAnsi"/>
        </w:rPr>
        <w:t>vähempakkumise</w:t>
      </w:r>
      <w:r w:rsidR="006A4A40" w:rsidRPr="007C625C">
        <w:rPr>
          <w:rFonts w:asciiTheme="minorHAnsi" w:eastAsia="Times New Roman" w:hAnsiTheme="minorHAnsi" w:cstheme="minorHAnsi"/>
        </w:rPr>
        <w:t xml:space="preserve"> </w:t>
      </w:r>
      <w:r w:rsidRPr="007C625C">
        <w:rPr>
          <w:rFonts w:asciiTheme="minorHAnsi" w:eastAsia="Times New Roman" w:hAnsiTheme="minorHAnsi" w:cstheme="minorHAnsi"/>
        </w:rPr>
        <w:t>võitja</w:t>
      </w:r>
      <w:r w:rsidR="008125D9">
        <w:rPr>
          <w:rFonts w:asciiTheme="minorHAnsi" w:eastAsia="Times New Roman" w:hAnsiTheme="minorHAnsi" w:cstheme="minorHAnsi"/>
        </w:rPr>
        <w:t>le</w:t>
      </w:r>
      <w:r w:rsidRPr="007C625C">
        <w:rPr>
          <w:rFonts w:asciiTheme="minorHAnsi" w:eastAsia="Times New Roman" w:hAnsiTheme="minorHAnsi" w:cstheme="minorHAnsi"/>
        </w:rPr>
        <w:t xml:space="preserve"> ei ole </w:t>
      </w:r>
      <w:r w:rsidR="0055635C" w:rsidRPr="007C625C">
        <w:rPr>
          <w:rFonts w:asciiTheme="minorHAnsi" w:eastAsia="Times New Roman" w:hAnsiTheme="minorHAnsi" w:cstheme="minorHAnsi"/>
        </w:rPr>
        <w:t xml:space="preserve">18 </w:t>
      </w:r>
      <w:r w:rsidRPr="007C625C">
        <w:rPr>
          <w:rFonts w:asciiTheme="minorHAnsi" w:eastAsia="Times New Roman" w:hAnsiTheme="minorHAnsi" w:cstheme="minorHAnsi"/>
        </w:rPr>
        <w:t xml:space="preserve">kuu jooksul pärast </w:t>
      </w:r>
      <w:r w:rsidR="00994471" w:rsidRPr="007C625C">
        <w:rPr>
          <w:rFonts w:asciiTheme="minorHAnsi" w:eastAsia="Times New Roman" w:hAnsiTheme="minorHAnsi" w:cstheme="minorHAnsi"/>
        </w:rPr>
        <w:t xml:space="preserve">käesoleva paragrahvi lõikes 11 nimetatud </w:t>
      </w:r>
      <w:r w:rsidRPr="007C625C">
        <w:rPr>
          <w:rFonts w:asciiTheme="minorHAnsi" w:eastAsia="Times New Roman" w:hAnsiTheme="minorHAnsi" w:cstheme="minorHAnsi"/>
        </w:rPr>
        <w:t>korralduse vastuvõtmist väljastatud tootmisseadme rajamiseks ehitusluba ja vähempakkumise võitja ei ole tootmisseadme võrku ühendamiseks sõlminud liitumislepingut;</w:t>
      </w:r>
    </w:p>
    <w:p w14:paraId="0788D2D4" w14:textId="7FB58C16" w:rsidR="00E91FE6" w:rsidRPr="007C625C" w:rsidRDefault="005438B7" w:rsidP="00606127">
      <w:pPr>
        <w:spacing w:after="0"/>
        <w:rPr>
          <w:rFonts w:asciiTheme="minorHAnsi" w:eastAsia="Times New Roman" w:hAnsiTheme="minorHAnsi" w:cstheme="minorHAnsi"/>
        </w:rPr>
      </w:pPr>
      <w:r w:rsidRPr="007C625C">
        <w:rPr>
          <w:rFonts w:asciiTheme="minorHAnsi" w:eastAsia="Times New Roman" w:hAnsiTheme="minorHAnsi" w:cstheme="minorHAnsi"/>
        </w:rPr>
        <w:t>3)</w:t>
      </w:r>
      <w:r w:rsidR="004F072C" w:rsidRPr="007C625C">
        <w:rPr>
          <w:rFonts w:asciiTheme="minorHAnsi" w:eastAsia="Times New Roman" w:hAnsiTheme="minorHAnsi" w:cstheme="minorHAnsi"/>
        </w:rPr>
        <w:t xml:space="preserve"> </w:t>
      </w:r>
      <w:r w:rsidR="009F6A4E" w:rsidRPr="007C625C">
        <w:rPr>
          <w:rFonts w:asciiTheme="minorHAnsi" w:eastAsia="Times New Roman" w:hAnsiTheme="minorHAnsi" w:cstheme="minorHAnsi"/>
        </w:rPr>
        <w:t xml:space="preserve">käesoleva </w:t>
      </w:r>
      <w:del w:id="61" w:author="Katariina Kärsten" w:date="2024-09-19T11:13:00Z">
        <w:r w:rsidR="009F6A4E" w:rsidRPr="007C625C" w:rsidDel="00B062F2">
          <w:rPr>
            <w:rFonts w:asciiTheme="minorHAnsi" w:eastAsia="Times New Roman" w:hAnsiTheme="minorHAnsi" w:cstheme="minorHAnsi"/>
          </w:rPr>
          <w:delText>seaduse § 59</w:delText>
        </w:r>
        <w:r w:rsidR="009F6A4E" w:rsidRPr="007C625C" w:rsidDel="00B062F2">
          <w:rPr>
            <w:rFonts w:asciiTheme="minorHAnsi" w:eastAsia="Times New Roman" w:hAnsiTheme="minorHAnsi" w:cstheme="minorHAnsi"/>
            <w:vertAlign w:val="superscript"/>
          </w:rPr>
          <w:delText>4</w:delText>
        </w:r>
      </w:del>
      <w:ins w:id="62" w:author="Katariina Kärsten" w:date="2024-09-19T11:13:00Z">
        <w:r w:rsidR="00B062F2">
          <w:rPr>
            <w:rFonts w:asciiTheme="minorHAnsi" w:eastAsia="Times New Roman" w:hAnsiTheme="minorHAnsi" w:cstheme="minorHAnsi"/>
          </w:rPr>
          <w:t>paragrahvi</w:t>
        </w:r>
      </w:ins>
      <w:r w:rsidR="009F6A4E" w:rsidRPr="007C625C">
        <w:rPr>
          <w:rFonts w:asciiTheme="minorHAnsi" w:eastAsia="Times New Roman" w:hAnsiTheme="minorHAnsi" w:cstheme="minorHAnsi"/>
        </w:rPr>
        <w:t xml:space="preserve"> lõike 5</w:t>
      </w:r>
      <w:r w:rsidR="009F6A4E" w:rsidRPr="007C625C">
        <w:rPr>
          <w:rFonts w:asciiTheme="minorHAnsi" w:eastAsia="Times New Roman" w:hAnsiTheme="minorHAnsi" w:cstheme="minorHAnsi"/>
          <w:vertAlign w:val="superscript"/>
        </w:rPr>
        <w:t>2</w:t>
      </w:r>
      <w:r w:rsidR="009F6A4E" w:rsidRPr="007C625C">
        <w:rPr>
          <w:rFonts w:asciiTheme="minorHAnsi" w:eastAsia="Times New Roman" w:hAnsiTheme="minorHAnsi" w:cstheme="minorHAnsi"/>
        </w:rPr>
        <w:t xml:space="preserve"> punkti 4 alusel korraldatud vähempakkumise</w:t>
      </w:r>
      <w:r w:rsidR="00BA5442" w:rsidRPr="007C625C">
        <w:rPr>
          <w:rFonts w:asciiTheme="minorHAnsi" w:eastAsia="Times New Roman" w:hAnsiTheme="minorHAnsi" w:cstheme="minorHAnsi"/>
        </w:rPr>
        <w:t xml:space="preserve"> võitja ei ole </w:t>
      </w:r>
      <w:r w:rsidR="0031554C" w:rsidRPr="007C625C">
        <w:rPr>
          <w:rFonts w:asciiTheme="minorHAnsi" w:eastAsia="Times New Roman" w:hAnsiTheme="minorHAnsi" w:cstheme="minorHAnsi"/>
        </w:rPr>
        <w:t>kuue</w:t>
      </w:r>
      <w:r w:rsidR="00BA5442" w:rsidRPr="007C625C">
        <w:rPr>
          <w:rFonts w:asciiTheme="minorHAnsi" w:eastAsia="Times New Roman" w:hAnsiTheme="minorHAnsi" w:cstheme="minorHAnsi"/>
        </w:rPr>
        <w:t xml:space="preserve"> kuu jooksul pärast </w:t>
      </w:r>
      <w:r w:rsidR="00994471" w:rsidRPr="007C625C">
        <w:rPr>
          <w:rFonts w:asciiTheme="minorHAnsi" w:eastAsia="Times New Roman" w:hAnsiTheme="minorHAnsi" w:cstheme="minorHAnsi"/>
        </w:rPr>
        <w:t xml:space="preserve">käesoleva paragrahvi lõikes 11 nimetatud </w:t>
      </w:r>
      <w:r w:rsidR="00BA5442" w:rsidRPr="007C625C">
        <w:rPr>
          <w:rFonts w:asciiTheme="minorHAnsi" w:eastAsia="Times New Roman" w:hAnsiTheme="minorHAnsi" w:cstheme="minorHAnsi"/>
        </w:rPr>
        <w:t>korralduse vastuvõtmist tootmisseadme võrku ühendamiseks sõlminud liitumislepingut</w:t>
      </w:r>
      <w:r w:rsidR="00A42566" w:rsidRPr="007C625C">
        <w:rPr>
          <w:rFonts w:asciiTheme="minorHAnsi" w:eastAsia="Times New Roman" w:hAnsiTheme="minorHAnsi" w:cstheme="minorHAnsi"/>
        </w:rPr>
        <w:t>;</w:t>
      </w:r>
    </w:p>
    <w:p w14:paraId="25BEC4A6" w14:textId="25C3158A" w:rsidR="002717D8" w:rsidRPr="007C625C" w:rsidRDefault="002717D8" w:rsidP="00606127">
      <w:pPr>
        <w:spacing w:after="0"/>
        <w:rPr>
          <w:rFonts w:asciiTheme="minorHAnsi" w:eastAsia="Times New Roman" w:hAnsiTheme="minorHAnsi" w:cstheme="minorHAnsi"/>
        </w:rPr>
      </w:pPr>
      <w:r w:rsidRPr="007C625C">
        <w:rPr>
          <w:rFonts w:asciiTheme="minorHAnsi" w:eastAsia="Times New Roman" w:hAnsiTheme="minorHAnsi" w:cstheme="minorHAnsi"/>
        </w:rPr>
        <w:t xml:space="preserve">4) </w:t>
      </w:r>
      <w:r w:rsidR="00FC4690" w:rsidRPr="007C625C">
        <w:rPr>
          <w:rFonts w:asciiTheme="minorHAnsi" w:eastAsia="Times New Roman" w:hAnsiTheme="minorHAnsi" w:cstheme="minorHAnsi"/>
        </w:rPr>
        <w:t xml:space="preserve">käesoleva </w:t>
      </w:r>
      <w:del w:id="63" w:author="Katariina Kärsten" w:date="2024-09-19T11:13:00Z">
        <w:r w:rsidR="00FC4690" w:rsidRPr="007C625C" w:rsidDel="00B062F2">
          <w:rPr>
            <w:rFonts w:asciiTheme="minorHAnsi" w:eastAsia="Times New Roman" w:hAnsiTheme="minorHAnsi" w:cstheme="minorHAnsi"/>
          </w:rPr>
          <w:delText>seaduse § 59</w:delText>
        </w:r>
        <w:r w:rsidR="00FC4690" w:rsidRPr="007C625C" w:rsidDel="00B062F2">
          <w:rPr>
            <w:rFonts w:asciiTheme="minorHAnsi" w:eastAsia="Times New Roman" w:hAnsiTheme="minorHAnsi" w:cstheme="minorHAnsi"/>
            <w:vertAlign w:val="superscript"/>
          </w:rPr>
          <w:delText>4</w:delText>
        </w:r>
      </w:del>
      <w:ins w:id="64" w:author="Katariina Kärsten" w:date="2024-09-19T11:13:00Z">
        <w:r w:rsidR="00B062F2">
          <w:rPr>
            <w:rFonts w:asciiTheme="minorHAnsi" w:eastAsia="Times New Roman" w:hAnsiTheme="minorHAnsi" w:cstheme="minorHAnsi"/>
          </w:rPr>
          <w:t>paragrahvi</w:t>
        </w:r>
      </w:ins>
      <w:r w:rsidR="00FC4690" w:rsidRPr="007C625C">
        <w:rPr>
          <w:rFonts w:asciiTheme="minorHAnsi" w:eastAsia="Times New Roman" w:hAnsiTheme="minorHAnsi" w:cstheme="minorHAnsi"/>
        </w:rPr>
        <w:t xml:space="preserve"> lõike 5</w:t>
      </w:r>
      <w:r w:rsidR="00FC4690" w:rsidRPr="007C625C">
        <w:rPr>
          <w:rFonts w:asciiTheme="minorHAnsi" w:eastAsia="Times New Roman" w:hAnsiTheme="minorHAnsi" w:cstheme="minorHAnsi"/>
          <w:vertAlign w:val="superscript"/>
        </w:rPr>
        <w:t>2</w:t>
      </w:r>
      <w:r w:rsidR="00FC4690" w:rsidRPr="007C625C">
        <w:rPr>
          <w:rFonts w:asciiTheme="minorHAnsi" w:eastAsia="Times New Roman" w:hAnsiTheme="minorHAnsi" w:cstheme="minorHAnsi"/>
        </w:rPr>
        <w:t xml:space="preserve"> punkti 5 alusel korraldatud vähempakkumise võitja ei ole</w:t>
      </w:r>
      <w:r w:rsidR="0031554C" w:rsidRPr="007C625C">
        <w:rPr>
          <w:rFonts w:asciiTheme="minorHAnsi" w:eastAsia="Times New Roman" w:hAnsiTheme="minorHAnsi" w:cstheme="minorHAnsi"/>
        </w:rPr>
        <w:t xml:space="preserve"> </w:t>
      </w:r>
      <w:r w:rsidR="00F76939">
        <w:rPr>
          <w:rFonts w:asciiTheme="minorHAnsi" w:eastAsia="Times New Roman" w:hAnsiTheme="minorHAnsi" w:cstheme="minorHAnsi"/>
        </w:rPr>
        <w:t>36</w:t>
      </w:r>
      <w:r w:rsidR="00994471" w:rsidRPr="007C625C">
        <w:rPr>
          <w:rFonts w:asciiTheme="minorHAnsi" w:eastAsia="Times New Roman" w:hAnsiTheme="minorHAnsi" w:cstheme="minorHAnsi"/>
        </w:rPr>
        <w:t xml:space="preserve"> kuu jooksul pärast käesoleva paragrahvi lõikes 11 nimetatud korralduse vastuvõtmist tootmisseadme võrku ühendamiseks sõlminud liitumislepingut</w:t>
      </w:r>
      <w:r w:rsidR="008436AE" w:rsidRPr="007C625C">
        <w:rPr>
          <w:rFonts w:asciiTheme="minorHAnsi" w:eastAsia="Times New Roman" w:hAnsiTheme="minorHAnsi" w:cstheme="minorHAnsi"/>
        </w:rPr>
        <w:t>;</w:t>
      </w:r>
    </w:p>
    <w:p w14:paraId="5DC57F69" w14:textId="43026B3F" w:rsidR="00E91FE6" w:rsidRPr="007C625C" w:rsidRDefault="00063E84" w:rsidP="00606127">
      <w:pPr>
        <w:spacing w:after="0"/>
        <w:rPr>
          <w:rFonts w:asciiTheme="minorHAnsi" w:eastAsia="Times New Roman" w:hAnsiTheme="minorHAnsi" w:cstheme="minorHAnsi"/>
        </w:rPr>
      </w:pPr>
      <w:r w:rsidRPr="007C625C">
        <w:rPr>
          <w:rFonts w:asciiTheme="minorHAnsi" w:eastAsia="Times New Roman" w:hAnsiTheme="minorHAnsi" w:cstheme="minorHAnsi"/>
        </w:rPr>
        <w:t>5</w:t>
      </w:r>
      <w:r w:rsidR="00E91FE6" w:rsidRPr="007C625C">
        <w:rPr>
          <w:rFonts w:asciiTheme="minorHAnsi" w:eastAsia="Times New Roman" w:hAnsiTheme="minorHAnsi" w:cstheme="minorHAnsi"/>
        </w:rPr>
        <w:t xml:space="preserve">) </w:t>
      </w:r>
      <w:r w:rsidR="008C451A" w:rsidRPr="007C625C">
        <w:rPr>
          <w:rFonts w:asciiTheme="minorHAnsi" w:eastAsia="Times New Roman" w:hAnsiTheme="minorHAnsi" w:cstheme="minorHAnsi"/>
        </w:rPr>
        <w:t xml:space="preserve">selline õigus tuleneb </w:t>
      </w:r>
      <w:r w:rsidR="00A359D7" w:rsidRPr="007C625C">
        <w:rPr>
          <w:rFonts w:asciiTheme="minorHAnsi" w:eastAsia="Times New Roman" w:hAnsiTheme="minorHAnsi" w:cstheme="minorHAnsi"/>
        </w:rPr>
        <w:t xml:space="preserve">käesolevas seaduses või </w:t>
      </w:r>
      <w:r w:rsidR="00E91FE6" w:rsidRPr="007C625C">
        <w:rPr>
          <w:rFonts w:asciiTheme="minorHAnsi" w:eastAsia="Times New Roman" w:hAnsiTheme="minorHAnsi" w:cstheme="minorHAnsi"/>
        </w:rPr>
        <w:t xml:space="preserve">käesoleva paragrahvi lõike 10 alusel kehtestatud määruses </w:t>
      </w:r>
      <w:r w:rsidR="008C451A" w:rsidRPr="007C625C">
        <w:rPr>
          <w:rFonts w:asciiTheme="minorHAnsi" w:eastAsia="Times New Roman" w:hAnsiTheme="minorHAnsi" w:cstheme="minorHAnsi"/>
        </w:rPr>
        <w:t xml:space="preserve">sätestatud muust </w:t>
      </w:r>
      <w:r w:rsidR="00E91FE6" w:rsidRPr="007C625C">
        <w:rPr>
          <w:rFonts w:asciiTheme="minorHAnsi" w:eastAsia="Times New Roman" w:hAnsiTheme="minorHAnsi" w:cstheme="minorHAnsi"/>
        </w:rPr>
        <w:t>kehtetuks tunnistamise alus</w:t>
      </w:r>
      <w:r w:rsidR="008C451A" w:rsidRPr="007C625C">
        <w:rPr>
          <w:rFonts w:asciiTheme="minorHAnsi" w:eastAsia="Times New Roman" w:hAnsiTheme="minorHAnsi" w:cstheme="minorHAnsi"/>
        </w:rPr>
        <w:t>est</w:t>
      </w:r>
      <w:bookmarkEnd w:id="58"/>
      <w:r w:rsidR="00E91FE6" w:rsidRPr="007C625C">
        <w:rPr>
          <w:rFonts w:asciiTheme="minorHAnsi" w:eastAsia="Times New Roman" w:hAnsiTheme="minorHAnsi" w:cstheme="minorHAnsi"/>
        </w:rPr>
        <w:t>.</w:t>
      </w:r>
      <w:r w:rsidR="00642820" w:rsidRPr="007C625C">
        <w:rPr>
          <w:rFonts w:asciiTheme="minorHAnsi" w:eastAsia="Times New Roman" w:hAnsiTheme="minorHAnsi" w:cstheme="minorHAnsi"/>
        </w:rPr>
        <w:t>“</w:t>
      </w:r>
      <w:r w:rsidR="00DD6EAE" w:rsidRPr="007C625C">
        <w:rPr>
          <w:rFonts w:asciiTheme="minorHAnsi" w:eastAsia="Times New Roman" w:hAnsiTheme="minorHAnsi" w:cstheme="minorHAnsi"/>
        </w:rPr>
        <w:t>;</w:t>
      </w:r>
    </w:p>
    <w:p w14:paraId="3555EEEF" w14:textId="77777777" w:rsidR="00DD5A4A" w:rsidRPr="007C625C" w:rsidRDefault="00DD5A4A" w:rsidP="00606127">
      <w:pPr>
        <w:spacing w:after="0"/>
        <w:rPr>
          <w:rFonts w:asciiTheme="minorHAnsi" w:eastAsia="Times New Roman" w:hAnsiTheme="minorHAnsi" w:cstheme="minorHAnsi"/>
        </w:rPr>
      </w:pPr>
    </w:p>
    <w:p w14:paraId="34B7937D" w14:textId="3C889DFB" w:rsidR="00642820" w:rsidRPr="007C625C" w:rsidRDefault="00DD5A4A" w:rsidP="00606127">
      <w:pPr>
        <w:spacing w:after="0"/>
        <w:rPr>
          <w:rFonts w:asciiTheme="minorHAnsi" w:eastAsia="Times New Roman" w:hAnsiTheme="minorHAnsi" w:cstheme="minorHAnsi"/>
          <w:b/>
          <w:bCs/>
        </w:rPr>
      </w:pPr>
      <w:bookmarkStart w:id="65" w:name="_Hlk173332962"/>
      <w:r w:rsidRPr="007C625C">
        <w:rPr>
          <w:rFonts w:asciiTheme="minorHAnsi" w:eastAsia="Times New Roman" w:hAnsiTheme="minorHAnsi" w:cstheme="minorHAnsi"/>
          <w:b/>
          <w:bCs/>
        </w:rPr>
        <w:t>2</w:t>
      </w:r>
      <w:r w:rsidR="001542E5">
        <w:rPr>
          <w:rFonts w:asciiTheme="minorHAnsi" w:eastAsia="Times New Roman" w:hAnsiTheme="minorHAnsi" w:cstheme="minorHAnsi"/>
          <w:b/>
          <w:bCs/>
        </w:rPr>
        <w:t>0</w:t>
      </w:r>
      <w:r w:rsidRPr="007C625C">
        <w:rPr>
          <w:rFonts w:asciiTheme="minorHAnsi" w:eastAsia="Times New Roman" w:hAnsiTheme="minorHAnsi" w:cstheme="minorHAnsi"/>
          <w:b/>
          <w:bCs/>
        </w:rPr>
        <w:t xml:space="preserve">) </w:t>
      </w:r>
      <w:r w:rsidR="00642820" w:rsidRPr="007C625C">
        <w:rPr>
          <w:rFonts w:asciiTheme="minorHAnsi" w:eastAsia="Times New Roman" w:hAnsiTheme="minorHAnsi" w:cstheme="minorHAnsi"/>
        </w:rPr>
        <w:t>paragrahvi 59</w:t>
      </w:r>
      <w:r w:rsidR="00642820" w:rsidRPr="007C625C">
        <w:rPr>
          <w:rFonts w:asciiTheme="minorHAnsi" w:eastAsia="Times New Roman" w:hAnsiTheme="minorHAnsi" w:cstheme="minorHAnsi"/>
          <w:vertAlign w:val="superscript"/>
        </w:rPr>
        <w:t>4</w:t>
      </w:r>
      <w:r w:rsidR="00642820" w:rsidRPr="007C625C">
        <w:rPr>
          <w:rFonts w:asciiTheme="minorHAnsi" w:eastAsia="Times New Roman" w:hAnsiTheme="minorHAnsi" w:cstheme="minorHAnsi"/>
        </w:rPr>
        <w:t xml:space="preserve"> täiendatakse lõi</w:t>
      </w:r>
      <w:r w:rsidR="00564162" w:rsidRPr="007C625C">
        <w:rPr>
          <w:rFonts w:asciiTheme="minorHAnsi" w:eastAsia="Times New Roman" w:hAnsiTheme="minorHAnsi" w:cstheme="minorHAnsi"/>
        </w:rPr>
        <w:t>ke</w:t>
      </w:r>
      <w:r w:rsidR="0031554C" w:rsidRPr="007C625C">
        <w:rPr>
          <w:rFonts w:asciiTheme="minorHAnsi" w:eastAsia="Times New Roman" w:hAnsiTheme="minorHAnsi" w:cstheme="minorHAnsi"/>
        </w:rPr>
        <w:t>ga</w:t>
      </w:r>
      <w:r w:rsidR="004F0ABA" w:rsidRPr="007C625C">
        <w:rPr>
          <w:rFonts w:asciiTheme="minorHAnsi" w:eastAsia="Times New Roman" w:hAnsiTheme="minorHAnsi" w:cstheme="minorHAnsi"/>
        </w:rPr>
        <w:t xml:space="preserve"> 12</w:t>
      </w:r>
      <w:r w:rsidR="004F0ABA" w:rsidRPr="007C625C">
        <w:rPr>
          <w:rFonts w:asciiTheme="minorHAnsi" w:eastAsia="Times New Roman" w:hAnsiTheme="minorHAnsi" w:cstheme="minorHAnsi"/>
          <w:vertAlign w:val="superscript"/>
        </w:rPr>
        <w:t>1</w:t>
      </w:r>
      <w:r w:rsidR="0031554C" w:rsidRPr="007C625C">
        <w:rPr>
          <w:rFonts w:asciiTheme="minorHAnsi" w:eastAsia="Times New Roman" w:hAnsiTheme="minorHAnsi" w:cstheme="minorHAnsi"/>
        </w:rPr>
        <w:t xml:space="preserve"> </w:t>
      </w:r>
      <w:r w:rsidR="004F0ABA" w:rsidRPr="007C625C">
        <w:rPr>
          <w:rFonts w:asciiTheme="minorHAnsi" w:eastAsia="Times New Roman" w:hAnsiTheme="minorHAnsi" w:cstheme="minorHAnsi"/>
        </w:rPr>
        <w:t>järgmises sõnastuses:</w:t>
      </w:r>
    </w:p>
    <w:p w14:paraId="5BF79C46" w14:textId="77777777" w:rsidR="0054195A" w:rsidRDefault="0054195A" w:rsidP="00606127">
      <w:pPr>
        <w:spacing w:after="0"/>
        <w:rPr>
          <w:rFonts w:asciiTheme="minorHAnsi" w:eastAsia="Times New Roman" w:hAnsiTheme="minorHAnsi" w:cstheme="minorHAnsi"/>
        </w:rPr>
      </w:pPr>
    </w:p>
    <w:p w14:paraId="1777B508" w14:textId="1FB0C80F" w:rsidR="00A4426B" w:rsidRPr="007C625C" w:rsidRDefault="004F0ABA" w:rsidP="00606127">
      <w:pPr>
        <w:spacing w:after="0"/>
        <w:rPr>
          <w:rFonts w:asciiTheme="minorHAnsi" w:eastAsia="Times New Roman" w:hAnsiTheme="minorHAnsi" w:cstheme="minorHAnsi"/>
        </w:rPr>
      </w:pPr>
      <w:bookmarkStart w:id="66" w:name="_Hlk177634762"/>
      <w:r w:rsidRPr="007C625C">
        <w:rPr>
          <w:rFonts w:asciiTheme="minorHAnsi" w:eastAsia="Times New Roman" w:hAnsiTheme="minorHAnsi" w:cstheme="minorHAnsi"/>
        </w:rPr>
        <w:t>„(12</w:t>
      </w:r>
      <w:r w:rsidRPr="007C625C">
        <w:rPr>
          <w:rFonts w:asciiTheme="minorHAnsi" w:eastAsia="Times New Roman" w:hAnsiTheme="minorHAnsi" w:cstheme="minorHAnsi"/>
          <w:vertAlign w:val="superscript"/>
        </w:rPr>
        <w:t>1</w:t>
      </w:r>
      <w:r w:rsidRPr="007C625C">
        <w:rPr>
          <w:rFonts w:asciiTheme="minorHAnsi" w:eastAsia="Times New Roman" w:hAnsiTheme="minorHAnsi" w:cstheme="minorHAnsi"/>
        </w:rPr>
        <w:t xml:space="preserve">) </w:t>
      </w:r>
      <w:r w:rsidR="006F359D" w:rsidRPr="007C625C">
        <w:rPr>
          <w:rFonts w:asciiTheme="minorHAnsi" w:eastAsia="Times New Roman" w:hAnsiTheme="minorHAnsi" w:cstheme="minorHAnsi"/>
        </w:rPr>
        <w:t xml:space="preserve">Kui </w:t>
      </w:r>
      <w:bookmarkStart w:id="67" w:name="_Hlk168151320"/>
      <w:r w:rsidR="005B2DDF" w:rsidRPr="007C625C">
        <w:rPr>
          <w:rFonts w:asciiTheme="minorHAnsi" w:eastAsia="Times New Roman" w:hAnsiTheme="minorHAnsi" w:cstheme="minorHAnsi"/>
        </w:rPr>
        <w:t xml:space="preserve">käesoleva seaduse </w:t>
      </w:r>
      <w:r w:rsidR="006F359D" w:rsidRPr="007C625C">
        <w:rPr>
          <w:rFonts w:asciiTheme="minorHAnsi" w:eastAsia="Times New Roman" w:hAnsiTheme="minorHAnsi" w:cstheme="minorHAnsi"/>
        </w:rPr>
        <w:t>§ 59</w:t>
      </w:r>
      <w:r w:rsidR="006F359D" w:rsidRPr="007C625C">
        <w:rPr>
          <w:rFonts w:asciiTheme="minorHAnsi" w:eastAsia="Times New Roman" w:hAnsiTheme="minorHAnsi" w:cstheme="minorHAnsi"/>
          <w:vertAlign w:val="superscript"/>
        </w:rPr>
        <w:t>4</w:t>
      </w:r>
      <w:r w:rsidR="006F359D" w:rsidRPr="007C625C">
        <w:rPr>
          <w:rFonts w:asciiTheme="minorHAnsi" w:eastAsia="Times New Roman" w:hAnsiTheme="minorHAnsi" w:cstheme="minorHAnsi"/>
        </w:rPr>
        <w:t xml:space="preserve"> </w:t>
      </w:r>
      <w:r w:rsidR="0031554C" w:rsidRPr="007C625C">
        <w:rPr>
          <w:rFonts w:asciiTheme="minorHAnsi" w:eastAsia="Times New Roman" w:hAnsiTheme="minorHAnsi" w:cstheme="minorHAnsi"/>
        </w:rPr>
        <w:t xml:space="preserve">lõike </w:t>
      </w:r>
      <w:r w:rsidR="006F359D" w:rsidRPr="007C625C">
        <w:rPr>
          <w:rFonts w:asciiTheme="minorHAnsi" w:eastAsia="Times New Roman" w:hAnsiTheme="minorHAnsi" w:cstheme="minorHAnsi"/>
        </w:rPr>
        <w:t>5</w:t>
      </w:r>
      <w:r w:rsidR="006F359D" w:rsidRPr="007C625C">
        <w:rPr>
          <w:rFonts w:asciiTheme="minorHAnsi" w:eastAsia="Times New Roman" w:hAnsiTheme="minorHAnsi" w:cstheme="minorHAnsi"/>
          <w:vertAlign w:val="superscript"/>
        </w:rPr>
        <w:t>2</w:t>
      </w:r>
      <w:r w:rsidR="006F359D" w:rsidRPr="007C625C">
        <w:rPr>
          <w:rFonts w:asciiTheme="minorHAnsi" w:eastAsia="Times New Roman" w:hAnsiTheme="minorHAnsi" w:cstheme="minorHAnsi"/>
        </w:rPr>
        <w:t xml:space="preserve"> punkti</w:t>
      </w:r>
      <w:r w:rsidR="0047796D" w:rsidRPr="007C625C">
        <w:rPr>
          <w:rFonts w:asciiTheme="minorHAnsi" w:eastAsia="Times New Roman" w:hAnsiTheme="minorHAnsi" w:cstheme="minorHAnsi"/>
        </w:rPr>
        <w:t xml:space="preserve"> </w:t>
      </w:r>
      <w:r w:rsidR="006F359D" w:rsidRPr="007C625C">
        <w:rPr>
          <w:rFonts w:asciiTheme="minorHAnsi" w:eastAsia="Times New Roman" w:hAnsiTheme="minorHAnsi" w:cstheme="minorHAnsi"/>
        </w:rPr>
        <w:t xml:space="preserve">5 alusel korraldatud vähempakkumise </w:t>
      </w:r>
      <w:bookmarkEnd w:id="67"/>
      <w:r w:rsidR="006F359D" w:rsidRPr="007C625C">
        <w:rPr>
          <w:rFonts w:asciiTheme="minorHAnsi" w:eastAsia="Times New Roman" w:hAnsiTheme="minorHAnsi" w:cstheme="minorHAnsi"/>
        </w:rPr>
        <w:t xml:space="preserve">korral </w:t>
      </w:r>
      <w:bookmarkStart w:id="68" w:name="_Hlk168151592"/>
      <w:r w:rsidR="006F359D" w:rsidRPr="007C625C">
        <w:rPr>
          <w:rFonts w:asciiTheme="minorHAnsi" w:eastAsia="Times New Roman" w:hAnsiTheme="minorHAnsi" w:cstheme="minorHAnsi"/>
        </w:rPr>
        <w:t>on tootja jätnud tähtajaks tasumata vähempakkumise läbiviijale</w:t>
      </w:r>
      <w:r w:rsidR="00F44433">
        <w:rPr>
          <w:rFonts w:asciiTheme="minorHAnsi" w:eastAsia="Times New Roman" w:hAnsiTheme="minorHAnsi" w:cstheme="minorHAnsi"/>
        </w:rPr>
        <w:t xml:space="preserve"> käesoleva seaduse</w:t>
      </w:r>
      <w:r w:rsidR="006F359D" w:rsidRPr="007C625C">
        <w:rPr>
          <w:rFonts w:asciiTheme="minorHAnsi" w:eastAsia="Times New Roman" w:hAnsiTheme="minorHAnsi" w:cstheme="minorHAnsi"/>
        </w:rPr>
        <w:t xml:space="preserve"> </w:t>
      </w:r>
      <w:r w:rsidR="00D6523B" w:rsidRPr="007C625C">
        <w:rPr>
          <w:rFonts w:asciiTheme="minorHAnsi" w:eastAsia="Times New Roman" w:hAnsiTheme="minorHAnsi" w:cstheme="minorHAnsi"/>
          <w:bCs/>
          <w:lang w:eastAsia="et-EE"/>
        </w:rPr>
        <w:t>§ 59</w:t>
      </w:r>
      <w:r w:rsidR="00D6523B" w:rsidRPr="007C625C">
        <w:rPr>
          <w:rFonts w:asciiTheme="minorHAnsi" w:eastAsia="Times New Roman" w:hAnsiTheme="minorHAnsi" w:cstheme="minorHAnsi"/>
          <w:bCs/>
          <w:vertAlign w:val="superscript"/>
          <w:lang w:eastAsia="et-EE"/>
        </w:rPr>
        <w:t>10</w:t>
      </w:r>
      <w:r w:rsidR="00D6523B" w:rsidRPr="007C625C">
        <w:rPr>
          <w:rFonts w:asciiTheme="minorHAnsi" w:eastAsia="Times New Roman" w:hAnsiTheme="minorHAnsi" w:cstheme="minorHAnsi"/>
          <w:bCs/>
          <w:lang w:eastAsia="et-EE"/>
        </w:rPr>
        <w:t xml:space="preserve"> lõi</w:t>
      </w:r>
      <w:r w:rsidR="0031554C" w:rsidRPr="007C625C">
        <w:rPr>
          <w:rFonts w:asciiTheme="minorHAnsi" w:eastAsia="Times New Roman" w:hAnsiTheme="minorHAnsi" w:cstheme="minorHAnsi"/>
          <w:bCs/>
          <w:lang w:eastAsia="et-EE"/>
        </w:rPr>
        <w:t>ke</w:t>
      </w:r>
      <w:r w:rsidR="00D6523B" w:rsidRPr="007C625C">
        <w:rPr>
          <w:rFonts w:asciiTheme="minorHAnsi" w:eastAsia="Times New Roman" w:hAnsiTheme="minorHAnsi" w:cstheme="minorHAnsi"/>
          <w:bCs/>
          <w:lang w:eastAsia="et-EE"/>
        </w:rPr>
        <w:t xml:space="preserve"> </w:t>
      </w:r>
      <w:r w:rsidR="00746EB3" w:rsidRPr="007C625C">
        <w:rPr>
          <w:rFonts w:asciiTheme="minorHAnsi" w:eastAsia="Times New Roman" w:hAnsiTheme="minorHAnsi" w:cstheme="minorHAnsi"/>
          <w:bCs/>
          <w:lang w:eastAsia="et-EE"/>
        </w:rPr>
        <w:t>8</w:t>
      </w:r>
      <w:r w:rsidR="00D6523B" w:rsidRPr="007C625C">
        <w:rPr>
          <w:rFonts w:asciiTheme="minorHAnsi" w:eastAsia="Times New Roman" w:hAnsiTheme="minorHAnsi" w:cstheme="minorHAnsi"/>
          <w:bCs/>
          <w:lang w:eastAsia="et-EE"/>
        </w:rPr>
        <w:t xml:space="preserve"> alusel arvutatud võrdlushinna alusel</w:t>
      </w:r>
      <w:r w:rsidR="00D6523B" w:rsidRPr="007C625C">
        <w:rPr>
          <w:rFonts w:asciiTheme="minorHAnsi" w:eastAsia="Times New Roman" w:hAnsiTheme="minorHAnsi" w:cstheme="minorHAnsi"/>
          <w:b/>
          <w:lang w:eastAsia="et-EE"/>
        </w:rPr>
        <w:t xml:space="preserve"> </w:t>
      </w:r>
      <w:r w:rsidR="006F359D" w:rsidRPr="007C625C">
        <w:rPr>
          <w:rFonts w:asciiTheme="minorHAnsi" w:eastAsia="Times New Roman" w:hAnsiTheme="minorHAnsi" w:cstheme="minorHAnsi"/>
        </w:rPr>
        <w:t xml:space="preserve">tasumisele kuuluva rahalise </w:t>
      </w:r>
      <w:r w:rsidR="00D6523B" w:rsidRPr="007C625C">
        <w:rPr>
          <w:rFonts w:asciiTheme="minorHAnsi" w:eastAsia="Times New Roman" w:hAnsiTheme="minorHAnsi" w:cstheme="minorHAnsi"/>
        </w:rPr>
        <w:t>makse</w:t>
      </w:r>
      <w:r w:rsidR="006F359D" w:rsidRPr="007C625C">
        <w:rPr>
          <w:rFonts w:asciiTheme="minorHAnsi" w:eastAsia="Times New Roman" w:hAnsiTheme="minorHAnsi" w:cstheme="minorHAnsi"/>
        </w:rPr>
        <w:t xml:space="preserve">, peatab vähempakkumise läbiviija tootjale toetuse maksmise kuni võlgnevuse kõrvaldamiseni ning tootja kaotab õiguse saada toetust </w:t>
      </w:r>
      <w:r w:rsidR="0066636D" w:rsidRPr="007C625C">
        <w:rPr>
          <w:rFonts w:asciiTheme="minorHAnsi" w:eastAsia="Times New Roman" w:hAnsiTheme="minorHAnsi" w:cstheme="minorHAnsi"/>
        </w:rPr>
        <w:t xml:space="preserve">selle </w:t>
      </w:r>
      <w:r w:rsidR="006F359D" w:rsidRPr="007C625C">
        <w:rPr>
          <w:rFonts w:asciiTheme="minorHAnsi" w:eastAsia="Times New Roman" w:hAnsiTheme="minorHAnsi" w:cstheme="minorHAnsi"/>
        </w:rPr>
        <w:t xml:space="preserve">perioodi eest, millal tootjal oli vähempakkumise läbiviija ees võlgnevus. Kui  tootja ei kõrvalda võlgnevust vähempakkumise läbiviija määratud tähtaja jooksul, on Vabariigi Valitsusel õigus tunnistada </w:t>
      </w:r>
      <w:r w:rsidR="0066636D" w:rsidRPr="007C625C">
        <w:rPr>
          <w:rFonts w:asciiTheme="minorHAnsi" w:eastAsia="Times New Roman" w:hAnsiTheme="minorHAnsi" w:cstheme="minorHAnsi"/>
        </w:rPr>
        <w:t>käesoleva paragrahvi lõikes 11</w:t>
      </w:r>
      <w:r w:rsidR="006F359D" w:rsidRPr="007C625C">
        <w:rPr>
          <w:rFonts w:asciiTheme="minorHAnsi" w:eastAsia="Times New Roman" w:hAnsiTheme="minorHAnsi" w:cstheme="minorHAnsi"/>
        </w:rPr>
        <w:t xml:space="preserve"> nimetatud korraldus </w:t>
      </w:r>
      <w:r w:rsidR="008125D9">
        <w:rPr>
          <w:rFonts w:asciiTheme="minorHAnsi" w:eastAsia="Times New Roman" w:hAnsiTheme="minorHAnsi" w:cstheme="minorHAnsi"/>
        </w:rPr>
        <w:t>selle</w:t>
      </w:r>
      <w:r w:rsidR="006F359D" w:rsidRPr="007C625C">
        <w:rPr>
          <w:rFonts w:asciiTheme="minorHAnsi" w:eastAsia="Times New Roman" w:hAnsiTheme="minorHAnsi" w:cstheme="minorHAnsi"/>
        </w:rPr>
        <w:t xml:space="preserve"> tootja suhtes kehtetuks</w:t>
      </w:r>
      <w:bookmarkEnd w:id="68"/>
      <w:bookmarkEnd w:id="66"/>
      <w:r w:rsidR="006F359D" w:rsidRPr="007C625C">
        <w:rPr>
          <w:rFonts w:asciiTheme="minorHAnsi" w:eastAsia="Times New Roman" w:hAnsiTheme="minorHAnsi" w:cstheme="minorHAnsi"/>
        </w:rPr>
        <w:t>.“</w:t>
      </w:r>
      <w:r w:rsidR="0066636D" w:rsidRPr="007C625C">
        <w:rPr>
          <w:rFonts w:asciiTheme="minorHAnsi" w:eastAsia="Times New Roman" w:hAnsiTheme="minorHAnsi" w:cstheme="minorHAnsi"/>
        </w:rPr>
        <w:t>;</w:t>
      </w:r>
    </w:p>
    <w:bookmarkEnd w:id="65"/>
    <w:p w14:paraId="6344BF4D" w14:textId="5A11035D" w:rsidR="00B63D5F" w:rsidRPr="007C625C" w:rsidRDefault="00B63D5F" w:rsidP="00606127">
      <w:pPr>
        <w:spacing w:after="0"/>
        <w:rPr>
          <w:rFonts w:asciiTheme="minorHAnsi" w:eastAsia="Times New Roman" w:hAnsiTheme="minorHAnsi" w:cstheme="minorHAnsi"/>
        </w:rPr>
      </w:pPr>
    </w:p>
    <w:p w14:paraId="43184684" w14:textId="2405D376" w:rsidR="00C739EA" w:rsidRPr="007C625C" w:rsidRDefault="00BC4161" w:rsidP="00606127">
      <w:pPr>
        <w:spacing w:after="0"/>
        <w:rPr>
          <w:rFonts w:asciiTheme="minorHAnsi" w:eastAsia="Times New Roman" w:hAnsiTheme="minorHAnsi" w:cstheme="minorHAnsi"/>
          <w:b/>
          <w:bCs/>
        </w:rPr>
      </w:pPr>
      <w:r w:rsidRPr="007C625C">
        <w:rPr>
          <w:rFonts w:asciiTheme="minorHAnsi" w:eastAsia="Times New Roman" w:hAnsiTheme="minorHAnsi" w:cstheme="minorHAnsi"/>
          <w:b/>
          <w:bCs/>
        </w:rPr>
        <w:t>2</w:t>
      </w:r>
      <w:r w:rsidR="001542E5">
        <w:rPr>
          <w:rFonts w:asciiTheme="minorHAnsi" w:eastAsia="Times New Roman" w:hAnsiTheme="minorHAnsi" w:cstheme="minorHAnsi"/>
          <w:b/>
          <w:bCs/>
        </w:rPr>
        <w:t>1</w:t>
      </w:r>
      <w:r w:rsidR="00B63D5F" w:rsidRPr="007C625C">
        <w:rPr>
          <w:rFonts w:asciiTheme="minorHAnsi" w:eastAsia="Times New Roman" w:hAnsiTheme="minorHAnsi" w:cstheme="minorHAnsi"/>
          <w:b/>
          <w:bCs/>
        </w:rPr>
        <w:t xml:space="preserve">) </w:t>
      </w:r>
      <w:r w:rsidR="00E036FC" w:rsidRPr="007C625C">
        <w:rPr>
          <w:rFonts w:asciiTheme="minorHAnsi" w:eastAsia="Times New Roman" w:hAnsiTheme="minorHAnsi" w:cstheme="minorHAnsi"/>
        </w:rPr>
        <w:t>paragrahvi 59</w:t>
      </w:r>
      <w:r w:rsidR="00E036FC" w:rsidRPr="007C625C">
        <w:rPr>
          <w:rFonts w:asciiTheme="minorHAnsi" w:eastAsia="Times New Roman" w:hAnsiTheme="minorHAnsi" w:cstheme="minorHAnsi"/>
          <w:vertAlign w:val="superscript"/>
        </w:rPr>
        <w:t>7</w:t>
      </w:r>
      <w:r w:rsidR="00E036FC" w:rsidRPr="007C625C">
        <w:rPr>
          <w:rFonts w:asciiTheme="minorHAnsi" w:eastAsia="Times New Roman" w:hAnsiTheme="minorHAnsi" w:cstheme="minorHAnsi"/>
        </w:rPr>
        <w:t xml:space="preserve"> </w:t>
      </w:r>
      <w:r w:rsidR="00E2560D" w:rsidRPr="007C625C">
        <w:rPr>
          <w:rFonts w:asciiTheme="minorHAnsi" w:eastAsia="Times New Roman" w:hAnsiTheme="minorHAnsi" w:cstheme="minorHAnsi"/>
        </w:rPr>
        <w:t>täiendatakse lõi</w:t>
      </w:r>
      <w:r w:rsidR="0038128D" w:rsidRPr="007C625C">
        <w:rPr>
          <w:rFonts w:asciiTheme="minorHAnsi" w:eastAsia="Times New Roman" w:hAnsiTheme="minorHAnsi" w:cstheme="minorHAnsi"/>
        </w:rPr>
        <w:t>getega</w:t>
      </w:r>
      <w:r w:rsidR="00E2560D" w:rsidRPr="007C625C">
        <w:rPr>
          <w:rFonts w:asciiTheme="minorHAnsi" w:eastAsia="Times New Roman" w:hAnsiTheme="minorHAnsi" w:cstheme="minorHAnsi"/>
        </w:rPr>
        <w:t xml:space="preserve"> 3</w:t>
      </w:r>
      <w:r w:rsidR="00E2560D" w:rsidRPr="007C625C">
        <w:rPr>
          <w:rFonts w:asciiTheme="minorHAnsi" w:eastAsia="Times New Roman" w:hAnsiTheme="minorHAnsi" w:cstheme="minorHAnsi"/>
          <w:vertAlign w:val="superscript"/>
        </w:rPr>
        <w:t>1</w:t>
      </w:r>
      <w:r w:rsidR="007A7ED2" w:rsidRPr="007C625C">
        <w:rPr>
          <w:rFonts w:asciiTheme="minorHAnsi" w:eastAsia="Times New Roman" w:hAnsiTheme="minorHAnsi" w:cstheme="minorHAnsi"/>
        </w:rPr>
        <w:t xml:space="preserve"> </w:t>
      </w:r>
      <w:r w:rsidR="001E33E4" w:rsidRPr="007C625C">
        <w:rPr>
          <w:rFonts w:asciiTheme="minorHAnsi" w:eastAsia="Times New Roman" w:hAnsiTheme="minorHAnsi" w:cstheme="minorHAnsi"/>
        </w:rPr>
        <w:t>ja 3</w:t>
      </w:r>
      <w:r w:rsidR="001E33E4" w:rsidRPr="007C625C">
        <w:rPr>
          <w:rFonts w:asciiTheme="minorHAnsi" w:eastAsia="Times New Roman" w:hAnsiTheme="minorHAnsi" w:cstheme="minorHAnsi"/>
          <w:vertAlign w:val="superscript"/>
        </w:rPr>
        <w:t>2</w:t>
      </w:r>
      <w:r w:rsidR="001E33E4" w:rsidRPr="007C625C">
        <w:rPr>
          <w:rFonts w:asciiTheme="minorHAnsi" w:eastAsia="Times New Roman" w:hAnsiTheme="minorHAnsi" w:cstheme="minorHAnsi"/>
        </w:rPr>
        <w:t xml:space="preserve"> </w:t>
      </w:r>
      <w:r w:rsidR="00E2560D" w:rsidRPr="007C625C">
        <w:rPr>
          <w:rFonts w:asciiTheme="minorHAnsi" w:eastAsia="Times New Roman" w:hAnsiTheme="minorHAnsi" w:cstheme="minorHAnsi"/>
        </w:rPr>
        <w:t>järgmises sõnastuses:</w:t>
      </w:r>
    </w:p>
    <w:p w14:paraId="51649BFD" w14:textId="77777777" w:rsidR="0054195A" w:rsidRDefault="0054195A" w:rsidP="00606127">
      <w:pPr>
        <w:spacing w:after="0"/>
        <w:rPr>
          <w:rFonts w:asciiTheme="minorHAnsi" w:eastAsia="Times New Roman" w:hAnsiTheme="minorHAnsi" w:cstheme="minorHAnsi"/>
        </w:rPr>
      </w:pPr>
    </w:p>
    <w:p w14:paraId="748F2FE6" w14:textId="45330571" w:rsidR="00EA0E53" w:rsidRPr="007C625C" w:rsidRDefault="00C82B64" w:rsidP="00606127">
      <w:pPr>
        <w:spacing w:after="0"/>
        <w:rPr>
          <w:rFonts w:asciiTheme="minorHAnsi" w:eastAsia="Times New Roman" w:hAnsiTheme="minorHAnsi" w:cstheme="minorHAnsi"/>
        </w:rPr>
      </w:pPr>
      <w:bookmarkStart w:id="69" w:name="_Hlk177634800"/>
      <w:r w:rsidRPr="007C625C">
        <w:rPr>
          <w:rFonts w:asciiTheme="minorHAnsi" w:eastAsia="Times New Roman" w:hAnsiTheme="minorHAnsi" w:cstheme="minorHAnsi"/>
        </w:rPr>
        <w:t>„</w:t>
      </w:r>
      <w:r w:rsidR="001D3886" w:rsidRPr="007C625C">
        <w:rPr>
          <w:rFonts w:asciiTheme="minorHAnsi" w:eastAsia="Times New Roman" w:hAnsiTheme="minorHAnsi" w:cstheme="minorHAnsi"/>
        </w:rPr>
        <w:t>(3</w:t>
      </w:r>
      <w:r w:rsidR="001D3886" w:rsidRPr="007C625C">
        <w:rPr>
          <w:rFonts w:asciiTheme="minorHAnsi" w:eastAsia="Times New Roman" w:hAnsiTheme="minorHAnsi" w:cstheme="minorHAnsi"/>
          <w:vertAlign w:val="superscript"/>
        </w:rPr>
        <w:t>1</w:t>
      </w:r>
      <w:r w:rsidR="001D3886" w:rsidRPr="007C625C">
        <w:rPr>
          <w:rFonts w:asciiTheme="minorHAnsi" w:eastAsia="Times New Roman" w:hAnsiTheme="minorHAnsi" w:cstheme="minorHAnsi"/>
        </w:rPr>
        <w:t xml:space="preserve">) Käesoleva paragrahvi lõike 3 punktis 1 nimetatud </w:t>
      </w:r>
      <w:bookmarkStart w:id="70" w:name="_Hlk168153227"/>
      <w:r w:rsidR="001D3886" w:rsidRPr="007C625C">
        <w:rPr>
          <w:rFonts w:asciiTheme="minorHAnsi" w:eastAsia="Times New Roman" w:hAnsiTheme="minorHAnsi" w:cstheme="minorHAnsi"/>
        </w:rPr>
        <w:t>krediidiasutuse, finantseerimisasutuse või kindlustusandja reiting peab olema vähemalt investeerimisjärgu krediidireiting</w:t>
      </w:r>
      <w:bookmarkEnd w:id="70"/>
      <w:r w:rsidR="001D3886" w:rsidRPr="007C625C">
        <w:rPr>
          <w:rFonts w:asciiTheme="minorHAnsi" w:eastAsia="Times New Roman" w:hAnsiTheme="minorHAnsi" w:cstheme="minorHAnsi"/>
        </w:rPr>
        <w:t>.</w:t>
      </w:r>
      <w:r w:rsidR="00864C76" w:rsidRPr="007C625C">
        <w:rPr>
          <w:rFonts w:asciiTheme="minorHAnsi" w:eastAsia="Times New Roman" w:hAnsiTheme="minorHAnsi" w:cstheme="minorHAnsi"/>
        </w:rPr>
        <w:t xml:space="preserve"> </w:t>
      </w:r>
      <w:r w:rsidR="00864C76" w:rsidRPr="007C625C">
        <w:rPr>
          <w:rFonts w:asciiTheme="minorHAnsi" w:hAnsiTheme="minorHAnsi" w:cstheme="minorHAnsi"/>
        </w:rPr>
        <w:t>Krediidiasutus, finantseerimisasutus või kindlustusandja võib tugineda käesoleva paragrahvi lõikes 3 nimetatud garantii väljastamisel oma kontserni emaettevõtte krediidireitingule.</w:t>
      </w:r>
    </w:p>
    <w:p w14:paraId="7A8A1D5F" w14:textId="77777777" w:rsidR="00EA0E53" w:rsidRPr="007C625C" w:rsidRDefault="00EA0E53" w:rsidP="00606127">
      <w:pPr>
        <w:spacing w:after="0"/>
        <w:rPr>
          <w:rFonts w:asciiTheme="minorHAnsi" w:eastAsia="Times New Roman" w:hAnsiTheme="minorHAnsi" w:cstheme="minorHAnsi"/>
        </w:rPr>
      </w:pPr>
    </w:p>
    <w:p w14:paraId="73C707F9" w14:textId="418623D6" w:rsidR="00EA0E53" w:rsidRPr="007C625C" w:rsidRDefault="00EA0E53" w:rsidP="00606127">
      <w:pPr>
        <w:spacing w:after="0"/>
        <w:rPr>
          <w:rFonts w:asciiTheme="minorHAnsi" w:eastAsia="Times New Roman" w:hAnsiTheme="minorHAnsi" w:cstheme="minorHAnsi"/>
        </w:rPr>
      </w:pPr>
      <w:r w:rsidRPr="007C625C">
        <w:rPr>
          <w:rFonts w:asciiTheme="minorHAnsi" w:eastAsia="Times New Roman" w:hAnsiTheme="minorHAnsi" w:cstheme="minorHAnsi"/>
        </w:rPr>
        <w:t>(3</w:t>
      </w:r>
      <w:r w:rsidR="00E2560D" w:rsidRPr="007C625C">
        <w:rPr>
          <w:rFonts w:asciiTheme="minorHAnsi" w:eastAsia="Times New Roman" w:hAnsiTheme="minorHAnsi" w:cstheme="minorHAnsi"/>
          <w:vertAlign w:val="superscript"/>
        </w:rPr>
        <w:t>2</w:t>
      </w:r>
      <w:r w:rsidRPr="007C625C">
        <w:rPr>
          <w:rFonts w:asciiTheme="minorHAnsi" w:eastAsia="Times New Roman" w:hAnsiTheme="minorHAnsi" w:cstheme="minorHAnsi"/>
        </w:rPr>
        <w:t xml:space="preserve">) </w:t>
      </w:r>
      <w:commentRangeStart w:id="71"/>
      <w:ins w:id="72" w:author="Katariina Kärsten" w:date="2024-09-19T11:30:00Z">
        <w:r w:rsidR="006412AA">
          <w:rPr>
            <w:rFonts w:asciiTheme="minorHAnsi" w:eastAsia="Times New Roman" w:hAnsiTheme="minorHAnsi" w:cstheme="minorHAnsi"/>
          </w:rPr>
          <w:t>K</w:t>
        </w:r>
        <w:r w:rsidR="006412AA" w:rsidRPr="007C625C">
          <w:rPr>
            <w:rFonts w:asciiTheme="minorHAnsi" w:eastAsia="Times New Roman" w:hAnsiTheme="minorHAnsi" w:cstheme="minorHAnsi"/>
          </w:rPr>
          <w:t xml:space="preserve">ui pakkuja </w:t>
        </w:r>
      </w:ins>
      <w:commentRangeEnd w:id="71"/>
      <w:ins w:id="73" w:author="Katariina Kärsten" w:date="2024-09-19T11:31:00Z">
        <w:r w:rsidR="006412AA">
          <w:rPr>
            <w:rStyle w:val="Kommentaariviide"/>
            <w:rFonts w:asciiTheme="minorHAnsi" w:hAnsiTheme="minorHAnsi"/>
          </w:rPr>
          <w:commentReference w:id="71"/>
        </w:r>
      </w:ins>
      <w:ins w:id="74" w:author="Katariina Kärsten" w:date="2024-09-19T11:30:00Z">
        <w:r w:rsidR="006412AA" w:rsidRPr="007C625C">
          <w:rPr>
            <w:rFonts w:asciiTheme="minorHAnsi" w:eastAsia="Times New Roman" w:hAnsiTheme="minorHAnsi" w:cstheme="minorHAnsi"/>
          </w:rPr>
          <w:t>võtab pakkumuse tagasi pärast pakkumise esitamise tähtpäeva</w:t>
        </w:r>
        <w:r w:rsidR="006412AA">
          <w:rPr>
            <w:rFonts w:asciiTheme="minorHAnsi" w:eastAsia="Times New Roman" w:hAnsiTheme="minorHAnsi" w:cstheme="minorHAnsi"/>
          </w:rPr>
          <w:t>, siis</w:t>
        </w:r>
        <w:r w:rsidR="006412AA" w:rsidRPr="007C625C">
          <w:rPr>
            <w:rFonts w:asciiTheme="minorHAnsi" w:eastAsia="Times New Roman" w:hAnsiTheme="minorHAnsi" w:cstheme="minorHAnsi"/>
          </w:rPr>
          <w:t xml:space="preserve"> </w:t>
        </w:r>
      </w:ins>
      <w:del w:id="75" w:author="Katariina Kärsten" w:date="2024-09-19T11:30:00Z">
        <w:r w:rsidRPr="007C625C" w:rsidDel="006412AA">
          <w:rPr>
            <w:rFonts w:asciiTheme="minorHAnsi" w:eastAsia="Times New Roman" w:hAnsiTheme="minorHAnsi" w:cstheme="minorHAnsi"/>
          </w:rPr>
          <w:delText xml:space="preserve">Tagatisraha </w:delText>
        </w:r>
      </w:del>
      <w:r w:rsidRPr="007C625C">
        <w:rPr>
          <w:rFonts w:asciiTheme="minorHAnsi" w:eastAsia="Times New Roman" w:hAnsiTheme="minorHAnsi" w:cstheme="minorHAnsi"/>
        </w:rPr>
        <w:t xml:space="preserve">ei tagastata pakkujale </w:t>
      </w:r>
      <w:ins w:id="76" w:author="Katariina Kärsten" w:date="2024-09-19T11:30:00Z">
        <w:r w:rsidR="006412AA">
          <w:rPr>
            <w:rFonts w:asciiTheme="minorHAnsi" w:eastAsia="Times New Roman" w:hAnsiTheme="minorHAnsi" w:cstheme="minorHAnsi"/>
          </w:rPr>
          <w:t>t</w:t>
        </w:r>
        <w:r w:rsidR="006412AA" w:rsidRPr="006412AA">
          <w:rPr>
            <w:rFonts w:asciiTheme="minorHAnsi" w:eastAsia="Times New Roman" w:hAnsiTheme="minorHAnsi" w:cstheme="minorHAnsi"/>
          </w:rPr>
          <w:t xml:space="preserve">agatisraha </w:t>
        </w:r>
      </w:ins>
      <w:r w:rsidRPr="007C625C">
        <w:rPr>
          <w:rFonts w:asciiTheme="minorHAnsi" w:eastAsia="Times New Roman" w:hAnsiTheme="minorHAnsi" w:cstheme="minorHAnsi"/>
        </w:rPr>
        <w:t>ja see läheb riigi omandisse ning käesoleva paragrahvi lõike 3 punktis 1 sätestatud tagatise puhul on vähempakkumise läbiviijal õigus nõuda garantiiandjalt väljamakse tegemist</w:t>
      </w:r>
      <w:del w:id="77" w:author="Katariina Kärsten" w:date="2024-09-19T11:30:00Z">
        <w:r w:rsidRPr="007C625C" w:rsidDel="006412AA">
          <w:rPr>
            <w:rFonts w:asciiTheme="minorHAnsi" w:eastAsia="Times New Roman" w:hAnsiTheme="minorHAnsi" w:cstheme="minorHAnsi"/>
          </w:rPr>
          <w:delText>, kui pakkuja võtab pakkumuse tagasi pärast pakkumise esitamise tähtpäeva</w:delText>
        </w:r>
      </w:del>
      <w:r w:rsidRPr="007C625C">
        <w:rPr>
          <w:rFonts w:asciiTheme="minorHAnsi" w:eastAsia="Times New Roman" w:hAnsiTheme="minorHAnsi" w:cstheme="minorHAnsi"/>
        </w:rPr>
        <w:t>.</w:t>
      </w:r>
      <w:r w:rsidR="00247834" w:rsidRPr="007C625C">
        <w:rPr>
          <w:rFonts w:asciiTheme="minorHAnsi" w:eastAsia="Times New Roman" w:hAnsiTheme="minorHAnsi" w:cstheme="minorHAnsi"/>
        </w:rPr>
        <w:t>“;</w:t>
      </w:r>
    </w:p>
    <w:p w14:paraId="7B2CA283" w14:textId="77777777" w:rsidR="00B63D5F" w:rsidRPr="007C625C" w:rsidRDefault="00B63D5F" w:rsidP="00606127">
      <w:pPr>
        <w:spacing w:after="0"/>
        <w:rPr>
          <w:rFonts w:asciiTheme="minorHAnsi" w:eastAsia="Times New Roman" w:hAnsiTheme="minorHAnsi" w:cstheme="minorHAnsi"/>
        </w:rPr>
      </w:pPr>
    </w:p>
    <w:bookmarkEnd w:id="69"/>
    <w:p w14:paraId="4DE100DC" w14:textId="0E8E2944" w:rsidR="00B63D5F" w:rsidRPr="007C625C" w:rsidRDefault="00BC4161" w:rsidP="00606127">
      <w:pPr>
        <w:spacing w:after="0"/>
        <w:rPr>
          <w:rFonts w:asciiTheme="minorHAnsi" w:eastAsia="Times New Roman" w:hAnsiTheme="minorHAnsi" w:cstheme="minorHAnsi"/>
        </w:rPr>
      </w:pPr>
      <w:r w:rsidRPr="007C625C">
        <w:rPr>
          <w:rFonts w:asciiTheme="minorHAnsi" w:eastAsia="Times New Roman" w:hAnsiTheme="minorHAnsi" w:cstheme="minorHAnsi"/>
          <w:b/>
          <w:bCs/>
        </w:rPr>
        <w:t>2</w:t>
      </w:r>
      <w:r w:rsidR="001542E5">
        <w:rPr>
          <w:rFonts w:asciiTheme="minorHAnsi" w:eastAsia="Times New Roman" w:hAnsiTheme="minorHAnsi" w:cstheme="minorHAnsi"/>
          <w:b/>
          <w:bCs/>
        </w:rPr>
        <w:t>2</w:t>
      </w:r>
      <w:r w:rsidR="00B63D5F" w:rsidRPr="007C625C">
        <w:rPr>
          <w:rFonts w:asciiTheme="minorHAnsi" w:eastAsia="Times New Roman" w:hAnsiTheme="minorHAnsi" w:cstheme="minorHAnsi"/>
          <w:b/>
          <w:bCs/>
        </w:rPr>
        <w:t xml:space="preserve">) </w:t>
      </w:r>
      <w:r w:rsidR="003B060E" w:rsidRPr="007C625C">
        <w:rPr>
          <w:rFonts w:asciiTheme="minorHAnsi" w:eastAsia="Times New Roman" w:hAnsiTheme="minorHAnsi" w:cstheme="minorHAnsi"/>
        </w:rPr>
        <w:t>paragrahvi 59</w:t>
      </w:r>
      <w:r w:rsidR="003B060E" w:rsidRPr="007C625C">
        <w:rPr>
          <w:rFonts w:asciiTheme="minorHAnsi" w:eastAsia="Times New Roman" w:hAnsiTheme="minorHAnsi" w:cstheme="minorHAnsi"/>
          <w:vertAlign w:val="superscript"/>
        </w:rPr>
        <w:t>7</w:t>
      </w:r>
      <w:r w:rsidR="003B060E" w:rsidRPr="007C625C">
        <w:rPr>
          <w:rFonts w:asciiTheme="minorHAnsi" w:eastAsia="Times New Roman" w:hAnsiTheme="minorHAnsi" w:cstheme="minorHAnsi"/>
        </w:rPr>
        <w:t xml:space="preserve"> lõige</w:t>
      </w:r>
      <w:r w:rsidR="0031554C" w:rsidRPr="007C625C">
        <w:rPr>
          <w:rFonts w:asciiTheme="minorHAnsi" w:eastAsia="Times New Roman" w:hAnsiTheme="minorHAnsi" w:cstheme="minorHAnsi"/>
        </w:rPr>
        <w:t>t</w:t>
      </w:r>
      <w:r w:rsidR="003B060E" w:rsidRPr="007C625C">
        <w:rPr>
          <w:rFonts w:asciiTheme="minorHAnsi" w:eastAsia="Times New Roman" w:hAnsiTheme="minorHAnsi" w:cstheme="minorHAnsi"/>
        </w:rPr>
        <w:t xml:space="preserve"> 4 </w:t>
      </w:r>
      <w:r w:rsidR="0031554C" w:rsidRPr="007C625C">
        <w:rPr>
          <w:rFonts w:asciiTheme="minorHAnsi" w:eastAsia="Times New Roman" w:hAnsiTheme="minorHAnsi" w:cstheme="minorHAnsi"/>
        </w:rPr>
        <w:t>täiendatakse pärast sõna „võitjaks“ sõnadega „</w:t>
      </w:r>
      <w:bookmarkStart w:id="78" w:name="_Hlk177634839"/>
      <w:r w:rsidR="0031554C" w:rsidRPr="007C625C">
        <w:rPr>
          <w:rFonts w:asciiTheme="minorHAnsi" w:eastAsia="Times New Roman" w:hAnsiTheme="minorHAnsi" w:cstheme="minorHAnsi"/>
        </w:rPr>
        <w:t>või pakkuja võttis pakkumuse tagasi enne pakkumise esitamise tähtpäeva</w:t>
      </w:r>
      <w:bookmarkEnd w:id="78"/>
      <w:r w:rsidR="0031554C" w:rsidRPr="007C625C">
        <w:rPr>
          <w:rFonts w:asciiTheme="minorHAnsi" w:eastAsia="Times New Roman" w:hAnsiTheme="minorHAnsi" w:cstheme="minorHAnsi"/>
        </w:rPr>
        <w:t>“;</w:t>
      </w:r>
    </w:p>
    <w:p w14:paraId="07D3A425" w14:textId="77777777" w:rsidR="00B3534F" w:rsidRPr="007C625C" w:rsidRDefault="00B3534F" w:rsidP="00606127">
      <w:pPr>
        <w:spacing w:after="0"/>
        <w:rPr>
          <w:rFonts w:asciiTheme="minorHAnsi" w:eastAsia="Times New Roman" w:hAnsiTheme="minorHAnsi" w:cstheme="minorHAnsi"/>
          <w:b/>
          <w:bCs/>
        </w:rPr>
      </w:pPr>
    </w:p>
    <w:p w14:paraId="28C37C31" w14:textId="7A8AF5FF" w:rsidR="00B3534F" w:rsidRPr="007C625C" w:rsidRDefault="00BC4161" w:rsidP="00606127">
      <w:pPr>
        <w:spacing w:after="0"/>
        <w:rPr>
          <w:rFonts w:asciiTheme="minorHAnsi" w:eastAsia="Times New Roman" w:hAnsiTheme="minorHAnsi" w:cstheme="minorHAnsi"/>
        </w:rPr>
      </w:pPr>
      <w:r w:rsidRPr="007C625C">
        <w:rPr>
          <w:rFonts w:asciiTheme="minorHAnsi" w:eastAsia="Times New Roman" w:hAnsiTheme="minorHAnsi" w:cstheme="minorHAnsi"/>
          <w:b/>
          <w:bCs/>
        </w:rPr>
        <w:t>2</w:t>
      </w:r>
      <w:r w:rsidR="001542E5">
        <w:rPr>
          <w:rFonts w:asciiTheme="minorHAnsi" w:eastAsia="Times New Roman" w:hAnsiTheme="minorHAnsi" w:cstheme="minorHAnsi"/>
          <w:b/>
          <w:bCs/>
        </w:rPr>
        <w:t>3</w:t>
      </w:r>
      <w:r w:rsidR="00B63D5F" w:rsidRPr="007C625C">
        <w:rPr>
          <w:rFonts w:asciiTheme="minorHAnsi" w:eastAsia="Times New Roman" w:hAnsiTheme="minorHAnsi" w:cstheme="minorHAnsi"/>
          <w:b/>
          <w:bCs/>
        </w:rPr>
        <w:t xml:space="preserve">) </w:t>
      </w:r>
      <w:r w:rsidR="001D7267" w:rsidRPr="007C625C">
        <w:rPr>
          <w:rFonts w:asciiTheme="minorHAnsi" w:eastAsia="Times New Roman" w:hAnsiTheme="minorHAnsi" w:cstheme="minorHAnsi"/>
        </w:rPr>
        <w:t>paragrahvi 59</w:t>
      </w:r>
      <w:r w:rsidR="001D7267" w:rsidRPr="007C625C">
        <w:rPr>
          <w:rFonts w:asciiTheme="minorHAnsi" w:eastAsia="Times New Roman" w:hAnsiTheme="minorHAnsi" w:cstheme="minorHAnsi"/>
          <w:vertAlign w:val="superscript"/>
        </w:rPr>
        <w:t>7</w:t>
      </w:r>
      <w:r w:rsidR="000765D5" w:rsidRPr="007C625C">
        <w:rPr>
          <w:rFonts w:asciiTheme="minorHAnsi" w:eastAsia="Times New Roman" w:hAnsiTheme="minorHAnsi" w:cstheme="minorHAnsi"/>
        </w:rPr>
        <w:t xml:space="preserve"> lõi</w:t>
      </w:r>
      <w:r w:rsidR="0031554C" w:rsidRPr="007C625C">
        <w:rPr>
          <w:rFonts w:asciiTheme="minorHAnsi" w:eastAsia="Times New Roman" w:hAnsiTheme="minorHAnsi" w:cstheme="minorHAnsi"/>
        </w:rPr>
        <w:t>k</w:t>
      </w:r>
      <w:r w:rsidR="000765D5" w:rsidRPr="007C625C">
        <w:rPr>
          <w:rFonts w:asciiTheme="minorHAnsi" w:eastAsia="Times New Roman" w:hAnsiTheme="minorHAnsi" w:cstheme="minorHAnsi"/>
        </w:rPr>
        <w:t>e</w:t>
      </w:r>
      <w:r w:rsidR="0031554C" w:rsidRPr="007C625C">
        <w:rPr>
          <w:rFonts w:asciiTheme="minorHAnsi" w:eastAsia="Times New Roman" w:hAnsiTheme="minorHAnsi" w:cstheme="minorHAnsi"/>
        </w:rPr>
        <w:t>s</w:t>
      </w:r>
      <w:r w:rsidR="000765D5" w:rsidRPr="007C625C">
        <w:rPr>
          <w:rFonts w:asciiTheme="minorHAnsi" w:eastAsia="Times New Roman" w:hAnsiTheme="minorHAnsi" w:cstheme="minorHAnsi"/>
        </w:rPr>
        <w:t xml:space="preserve"> 5 </w:t>
      </w:r>
      <w:r w:rsidR="0031554C" w:rsidRPr="007C625C">
        <w:rPr>
          <w:rFonts w:asciiTheme="minorHAnsi" w:eastAsia="Times New Roman" w:hAnsiTheme="minorHAnsi" w:cstheme="minorHAnsi"/>
        </w:rPr>
        <w:t>asendatakse sõnad „viie tööpäeva“ sõnadega „</w:t>
      </w:r>
      <w:bookmarkStart w:id="79" w:name="_Hlk177634856"/>
      <w:r w:rsidR="0031554C" w:rsidRPr="007C625C">
        <w:rPr>
          <w:rFonts w:asciiTheme="minorHAnsi" w:eastAsia="Times New Roman" w:hAnsiTheme="minorHAnsi" w:cstheme="minorHAnsi"/>
        </w:rPr>
        <w:t>kolmekümne kalendripäeva</w:t>
      </w:r>
      <w:bookmarkEnd w:id="79"/>
      <w:r w:rsidR="0031554C" w:rsidRPr="007C625C">
        <w:rPr>
          <w:rFonts w:asciiTheme="minorHAnsi" w:eastAsia="Times New Roman" w:hAnsiTheme="minorHAnsi" w:cstheme="minorHAnsi"/>
        </w:rPr>
        <w:t xml:space="preserve">“ ja täiendatakse pärast sõna „mahus“ </w:t>
      </w:r>
      <w:r w:rsidR="00A54F6E">
        <w:rPr>
          <w:rFonts w:asciiTheme="minorHAnsi" w:eastAsia="Times New Roman" w:hAnsiTheme="minorHAnsi" w:cstheme="minorHAnsi"/>
        </w:rPr>
        <w:t>tekstiosaga</w:t>
      </w:r>
      <w:r w:rsidR="0031554C" w:rsidRPr="007C625C">
        <w:rPr>
          <w:rFonts w:asciiTheme="minorHAnsi" w:eastAsia="Times New Roman" w:hAnsiTheme="minorHAnsi" w:cstheme="minorHAnsi"/>
        </w:rPr>
        <w:t xml:space="preserve"> „</w:t>
      </w:r>
      <w:bookmarkStart w:id="80" w:name="_Hlk177634871"/>
      <w:commentRangeStart w:id="81"/>
      <w:r w:rsidR="0031554C" w:rsidRPr="007C625C">
        <w:rPr>
          <w:rFonts w:asciiTheme="minorHAnsi" w:eastAsia="Times New Roman" w:hAnsiTheme="minorHAnsi" w:cstheme="minorHAnsi"/>
        </w:rPr>
        <w:t>ja teavitab aastase mahu täitumisest vähempakkumise läbiviijat</w:t>
      </w:r>
      <w:bookmarkEnd w:id="80"/>
      <w:commentRangeEnd w:id="81"/>
      <w:r w:rsidR="006412AA">
        <w:rPr>
          <w:rStyle w:val="Kommentaariviide"/>
          <w:rFonts w:asciiTheme="minorHAnsi" w:hAnsiTheme="minorHAnsi"/>
        </w:rPr>
        <w:commentReference w:id="81"/>
      </w:r>
      <w:r w:rsidR="0031554C" w:rsidRPr="007C625C">
        <w:rPr>
          <w:rFonts w:asciiTheme="minorHAnsi" w:eastAsia="Times New Roman" w:hAnsiTheme="minorHAnsi" w:cstheme="minorHAnsi"/>
        </w:rPr>
        <w:t>“;</w:t>
      </w:r>
    </w:p>
    <w:p w14:paraId="43C46E7E" w14:textId="77777777" w:rsidR="00B3534F" w:rsidRPr="007C625C" w:rsidRDefault="00B3534F" w:rsidP="00606127">
      <w:pPr>
        <w:spacing w:after="0"/>
        <w:rPr>
          <w:rFonts w:asciiTheme="minorHAnsi" w:hAnsiTheme="minorHAnsi" w:cstheme="minorHAnsi"/>
          <w:b/>
          <w:bCs/>
        </w:rPr>
      </w:pPr>
    </w:p>
    <w:p w14:paraId="1CBA280E" w14:textId="52141064" w:rsidR="008E4162" w:rsidRPr="007C625C" w:rsidRDefault="00BC4161" w:rsidP="00606127">
      <w:pPr>
        <w:spacing w:after="0"/>
        <w:rPr>
          <w:rFonts w:asciiTheme="minorHAnsi" w:eastAsia="Times New Roman" w:hAnsiTheme="minorHAnsi" w:cstheme="minorHAnsi"/>
          <w:b/>
          <w:bCs/>
        </w:rPr>
      </w:pPr>
      <w:bookmarkStart w:id="82" w:name="_Hlk173333572"/>
      <w:r w:rsidRPr="007C625C">
        <w:rPr>
          <w:rFonts w:asciiTheme="minorHAnsi" w:eastAsia="Times New Roman" w:hAnsiTheme="minorHAnsi" w:cstheme="minorHAnsi"/>
          <w:b/>
          <w:bCs/>
        </w:rPr>
        <w:t>2</w:t>
      </w:r>
      <w:r w:rsidR="001542E5">
        <w:rPr>
          <w:rFonts w:asciiTheme="minorHAnsi" w:eastAsia="Times New Roman" w:hAnsiTheme="minorHAnsi" w:cstheme="minorHAnsi"/>
          <w:b/>
          <w:bCs/>
        </w:rPr>
        <w:t>4</w:t>
      </w:r>
      <w:r w:rsidR="00B63D5F" w:rsidRPr="007C625C">
        <w:rPr>
          <w:rFonts w:asciiTheme="minorHAnsi" w:eastAsia="Times New Roman" w:hAnsiTheme="minorHAnsi" w:cstheme="minorHAnsi"/>
          <w:b/>
          <w:bCs/>
        </w:rPr>
        <w:t xml:space="preserve">) </w:t>
      </w:r>
      <w:r w:rsidR="008E4162" w:rsidRPr="007C625C">
        <w:rPr>
          <w:rFonts w:asciiTheme="minorHAnsi" w:eastAsia="Times New Roman" w:hAnsiTheme="minorHAnsi" w:cstheme="minorHAnsi"/>
        </w:rPr>
        <w:t xml:space="preserve">paragrahvi </w:t>
      </w:r>
      <w:r w:rsidR="00803EF4" w:rsidRPr="007C625C">
        <w:rPr>
          <w:rFonts w:asciiTheme="minorHAnsi" w:eastAsia="Times New Roman" w:hAnsiTheme="minorHAnsi" w:cstheme="minorHAnsi"/>
        </w:rPr>
        <w:t>59</w:t>
      </w:r>
      <w:r w:rsidR="00803EF4" w:rsidRPr="007C625C">
        <w:rPr>
          <w:rFonts w:asciiTheme="minorHAnsi" w:eastAsia="Times New Roman" w:hAnsiTheme="minorHAnsi" w:cstheme="minorHAnsi"/>
          <w:vertAlign w:val="superscript"/>
        </w:rPr>
        <w:t>8</w:t>
      </w:r>
      <w:r w:rsidR="00803EF4" w:rsidRPr="007C625C">
        <w:rPr>
          <w:rFonts w:asciiTheme="minorHAnsi" w:eastAsia="Times New Roman" w:hAnsiTheme="minorHAnsi" w:cstheme="minorHAnsi"/>
        </w:rPr>
        <w:t xml:space="preserve"> lõike 4 sissejuhata</w:t>
      </w:r>
      <w:r w:rsidR="00896400" w:rsidRPr="007C625C">
        <w:rPr>
          <w:rFonts w:asciiTheme="minorHAnsi" w:eastAsia="Times New Roman" w:hAnsiTheme="minorHAnsi" w:cstheme="minorHAnsi"/>
        </w:rPr>
        <w:t>v lauseosa muudetakse ja sõnastatakse järgmiselt:</w:t>
      </w:r>
    </w:p>
    <w:p w14:paraId="0DBA64AA" w14:textId="57D9F196" w:rsidR="00896400" w:rsidRPr="007C625C" w:rsidRDefault="00896400" w:rsidP="00606127">
      <w:pPr>
        <w:spacing w:after="0"/>
        <w:rPr>
          <w:rFonts w:asciiTheme="minorHAnsi" w:eastAsia="Times New Roman" w:hAnsiTheme="minorHAnsi" w:cstheme="minorHAnsi"/>
        </w:rPr>
      </w:pPr>
      <w:r w:rsidRPr="007C625C">
        <w:rPr>
          <w:rFonts w:asciiTheme="minorHAnsi" w:eastAsia="Times New Roman" w:hAnsiTheme="minorHAnsi" w:cstheme="minorHAnsi"/>
        </w:rPr>
        <w:t>„</w:t>
      </w:r>
      <w:bookmarkStart w:id="83" w:name="_Hlk177634891"/>
      <w:r w:rsidRPr="007C625C">
        <w:rPr>
          <w:rFonts w:asciiTheme="minorHAnsi" w:eastAsia="Times New Roman" w:hAnsiTheme="minorHAnsi" w:cstheme="minorHAnsi"/>
        </w:rPr>
        <w:t>Kui vähempakkumise läbiviija tuvastab riigiabi andmise reeglite rikkumise või vähempakkumise võitja tegevuses toetuse saamise nõuete rikkumise või käesoleva seaduse ja selle alusel kehtestatud õigusaktide nõuetele mittevastavuse, võib vähempakkumise läbiviija</w:t>
      </w:r>
      <w:bookmarkEnd w:id="83"/>
      <w:r w:rsidRPr="007C625C">
        <w:rPr>
          <w:rFonts w:asciiTheme="minorHAnsi" w:eastAsia="Times New Roman" w:hAnsiTheme="minorHAnsi" w:cstheme="minorHAnsi"/>
        </w:rPr>
        <w:t>:“</w:t>
      </w:r>
      <w:r w:rsidR="00C61B9C" w:rsidRPr="007C625C">
        <w:rPr>
          <w:rFonts w:asciiTheme="minorHAnsi" w:eastAsia="Times New Roman" w:hAnsiTheme="minorHAnsi" w:cstheme="minorHAnsi"/>
        </w:rPr>
        <w:t>;</w:t>
      </w:r>
    </w:p>
    <w:bookmarkEnd w:id="82"/>
    <w:p w14:paraId="58141075" w14:textId="77777777" w:rsidR="00B63D5F" w:rsidRPr="007C625C" w:rsidRDefault="00B63D5F" w:rsidP="00606127">
      <w:pPr>
        <w:spacing w:after="0"/>
        <w:rPr>
          <w:rFonts w:asciiTheme="minorHAnsi" w:eastAsia="Times New Roman" w:hAnsiTheme="minorHAnsi" w:cstheme="minorHAnsi"/>
        </w:rPr>
      </w:pPr>
    </w:p>
    <w:p w14:paraId="1B41D124" w14:textId="0E2F6CDC" w:rsidR="00256CCA" w:rsidRPr="007C625C" w:rsidRDefault="0035624C" w:rsidP="00606127">
      <w:pPr>
        <w:spacing w:after="0"/>
        <w:rPr>
          <w:rFonts w:asciiTheme="minorHAnsi" w:eastAsia="Times New Roman" w:hAnsiTheme="minorHAnsi" w:cstheme="minorHAnsi"/>
        </w:rPr>
      </w:pPr>
      <w:bookmarkStart w:id="84" w:name="_Hlk173481868"/>
      <w:r w:rsidRPr="007C625C">
        <w:rPr>
          <w:rFonts w:asciiTheme="minorHAnsi" w:eastAsia="Times New Roman" w:hAnsiTheme="minorHAnsi" w:cstheme="minorHAnsi"/>
          <w:b/>
          <w:bCs/>
        </w:rPr>
        <w:t>2</w:t>
      </w:r>
      <w:r w:rsidR="001542E5">
        <w:rPr>
          <w:rFonts w:asciiTheme="minorHAnsi" w:eastAsia="Times New Roman" w:hAnsiTheme="minorHAnsi" w:cstheme="minorHAnsi"/>
          <w:b/>
          <w:bCs/>
        </w:rPr>
        <w:t>5</w:t>
      </w:r>
      <w:r w:rsidRPr="007C625C">
        <w:rPr>
          <w:rFonts w:asciiTheme="minorHAnsi" w:eastAsia="Times New Roman" w:hAnsiTheme="minorHAnsi" w:cstheme="minorHAnsi"/>
          <w:b/>
          <w:bCs/>
        </w:rPr>
        <w:t xml:space="preserve">) </w:t>
      </w:r>
      <w:r w:rsidRPr="007C625C">
        <w:rPr>
          <w:rFonts w:asciiTheme="minorHAnsi" w:eastAsia="Times New Roman" w:hAnsiTheme="minorHAnsi" w:cstheme="minorHAnsi"/>
        </w:rPr>
        <w:t>seadust täiendatakse §-dega 59</w:t>
      </w:r>
      <w:r w:rsidRPr="007C625C">
        <w:rPr>
          <w:rFonts w:asciiTheme="minorHAnsi" w:eastAsia="Times New Roman" w:hAnsiTheme="minorHAnsi" w:cstheme="minorHAnsi"/>
          <w:vertAlign w:val="superscript"/>
        </w:rPr>
        <w:t>9</w:t>
      </w:r>
      <w:r w:rsidR="00892432">
        <w:rPr>
          <w:rFonts w:asciiTheme="minorHAnsi" w:eastAsia="Times New Roman" w:hAnsiTheme="minorHAnsi" w:cstheme="minorHAnsi"/>
        </w:rPr>
        <w:t xml:space="preserve"> ja </w:t>
      </w:r>
      <w:r w:rsidRPr="007C625C">
        <w:rPr>
          <w:rFonts w:asciiTheme="minorHAnsi" w:eastAsia="Times New Roman" w:hAnsiTheme="minorHAnsi" w:cstheme="minorHAnsi"/>
          <w:bCs/>
          <w:lang w:eastAsia="et-EE"/>
        </w:rPr>
        <w:t>59</w:t>
      </w:r>
      <w:r w:rsidRPr="007C625C">
        <w:rPr>
          <w:rFonts w:asciiTheme="minorHAnsi" w:eastAsia="Times New Roman" w:hAnsiTheme="minorHAnsi" w:cstheme="minorHAnsi"/>
          <w:bCs/>
          <w:vertAlign w:val="superscript"/>
          <w:lang w:eastAsia="et-EE"/>
        </w:rPr>
        <w:t>1</w:t>
      </w:r>
      <w:r w:rsidR="00892432">
        <w:rPr>
          <w:rFonts w:asciiTheme="minorHAnsi" w:eastAsia="Times New Roman" w:hAnsiTheme="minorHAnsi" w:cstheme="minorHAnsi"/>
          <w:bCs/>
          <w:vertAlign w:val="superscript"/>
          <w:lang w:eastAsia="et-EE"/>
        </w:rPr>
        <w:t>0</w:t>
      </w:r>
      <w:r w:rsidRPr="007C625C">
        <w:rPr>
          <w:rFonts w:asciiTheme="minorHAnsi" w:eastAsia="Times New Roman" w:hAnsiTheme="minorHAnsi" w:cstheme="minorHAnsi"/>
          <w:bCs/>
          <w:lang w:eastAsia="et-EE"/>
        </w:rPr>
        <w:t xml:space="preserve"> </w:t>
      </w:r>
      <w:r w:rsidRPr="007C625C">
        <w:rPr>
          <w:rFonts w:asciiTheme="minorHAnsi" w:eastAsia="Times New Roman" w:hAnsiTheme="minorHAnsi" w:cstheme="minorHAnsi"/>
        </w:rPr>
        <w:t>järgmises sõnastuses:</w:t>
      </w:r>
    </w:p>
    <w:p w14:paraId="583E49D4" w14:textId="77777777" w:rsidR="0054195A" w:rsidRDefault="0054195A" w:rsidP="00606127">
      <w:pPr>
        <w:spacing w:after="0"/>
        <w:rPr>
          <w:rFonts w:asciiTheme="minorHAnsi" w:eastAsia="Times New Roman" w:hAnsiTheme="minorHAnsi" w:cstheme="minorHAnsi"/>
          <w:bCs/>
          <w:lang w:eastAsia="et-EE"/>
        </w:rPr>
      </w:pPr>
      <w:bookmarkStart w:id="85" w:name="_Hlk172787148"/>
      <w:bookmarkEnd w:id="84"/>
    </w:p>
    <w:p w14:paraId="0A9F3F80" w14:textId="1BC10DE2" w:rsidR="0008511A" w:rsidRPr="007C625C" w:rsidRDefault="0008511A" w:rsidP="00606127">
      <w:pPr>
        <w:spacing w:after="0"/>
        <w:rPr>
          <w:rFonts w:asciiTheme="minorHAnsi" w:eastAsia="Times New Roman" w:hAnsiTheme="minorHAnsi" w:cstheme="minorHAnsi"/>
          <w:b/>
          <w:lang w:eastAsia="et-EE"/>
        </w:rPr>
      </w:pPr>
      <w:bookmarkStart w:id="86" w:name="_Hlk177634913"/>
      <w:r w:rsidRPr="007C625C">
        <w:rPr>
          <w:rFonts w:asciiTheme="minorHAnsi" w:eastAsia="Times New Roman" w:hAnsiTheme="minorHAnsi" w:cstheme="minorHAnsi"/>
          <w:bCs/>
          <w:lang w:eastAsia="et-EE"/>
        </w:rPr>
        <w:t>„</w:t>
      </w:r>
      <w:r w:rsidRPr="007C625C">
        <w:rPr>
          <w:rFonts w:asciiTheme="minorHAnsi" w:eastAsia="Times New Roman" w:hAnsiTheme="minorHAnsi" w:cstheme="minorHAnsi"/>
          <w:b/>
          <w:lang w:eastAsia="et-EE"/>
        </w:rPr>
        <w:t>§ 59</w:t>
      </w:r>
      <w:r w:rsidRPr="007C625C">
        <w:rPr>
          <w:rFonts w:asciiTheme="minorHAnsi" w:eastAsia="Times New Roman" w:hAnsiTheme="minorHAnsi" w:cstheme="minorHAnsi"/>
          <w:b/>
          <w:vertAlign w:val="superscript"/>
          <w:lang w:eastAsia="et-EE"/>
        </w:rPr>
        <w:t>9</w:t>
      </w:r>
      <w:r w:rsidRPr="007C625C">
        <w:rPr>
          <w:rFonts w:asciiTheme="minorHAnsi" w:eastAsia="Times New Roman" w:hAnsiTheme="minorHAnsi" w:cstheme="minorHAnsi"/>
          <w:b/>
          <w:lang w:eastAsia="et-EE"/>
        </w:rPr>
        <w:t xml:space="preserve"> Maismaatuulepargi vähempakkumise lisatingimused</w:t>
      </w:r>
    </w:p>
    <w:bookmarkEnd w:id="85"/>
    <w:p w14:paraId="29667F1F" w14:textId="77777777" w:rsidR="006836EC" w:rsidRPr="007C625C" w:rsidRDefault="006836EC" w:rsidP="00606127">
      <w:pPr>
        <w:spacing w:after="0"/>
        <w:rPr>
          <w:rFonts w:asciiTheme="minorHAnsi" w:eastAsia="Times New Roman" w:hAnsiTheme="minorHAnsi" w:cstheme="minorHAnsi"/>
          <w:bCs/>
          <w:lang w:eastAsia="et-EE"/>
        </w:rPr>
      </w:pPr>
    </w:p>
    <w:p w14:paraId="1A53D204" w14:textId="27D58D8D" w:rsidR="0008511A" w:rsidRPr="007C625C" w:rsidRDefault="0008511A" w:rsidP="00606127">
      <w:pPr>
        <w:spacing w:after="0"/>
        <w:rPr>
          <w:rFonts w:asciiTheme="minorHAnsi" w:eastAsia="Times New Roman" w:hAnsiTheme="minorHAnsi" w:cstheme="minorHAnsi"/>
          <w:bCs/>
          <w:lang w:eastAsia="et-EE"/>
        </w:rPr>
      </w:pPr>
      <w:r w:rsidRPr="007C625C">
        <w:rPr>
          <w:rFonts w:asciiTheme="minorHAnsi" w:eastAsia="Times New Roman" w:hAnsiTheme="minorHAnsi" w:cstheme="minorHAnsi"/>
          <w:bCs/>
          <w:lang w:eastAsia="et-EE"/>
        </w:rPr>
        <w:t>(1) Käesolevas paragrahvis sätestatut kohaldatakse käesoleva seaduse § 59</w:t>
      </w:r>
      <w:r w:rsidRPr="007C625C">
        <w:rPr>
          <w:rFonts w:asciiTheme="minorHAnsi" w:eastAsia="Times New Roman" w:hAnsiTheme="minorHAnsi" w:cstheme="minorHAnsi"/>
          <w:bCs/>
          <w:vertAlign w:val="superscript"/>
          <w:lang w:eastAsia="et-EE"/>
        </w:rPr>
        <w:t>4</w:t>
      </w:r>
      <w:r w:rsidRPr="007C625C">
        <w:rPr>
          <w:rFonts w:asciiTheme="minorHAnsi" w:eastAsia="Times New Roman" w:hAnsiTheme="minorHAnsi" w:cstheme="minorHAnsi"/>
          <w:bCs/>
          <w:lang w:eastAsia="et-EE"/>
        </w:rPr>
        <w:t xml:space="preserve"> lõike 5</w:t>
      </w:r>
      <w:r w:rsidRPr="007C625C">
        <w:rPr>
          <w:rFonts w:asciiTheme="minorHAnsi" w:eastAsia="Times New Roman" w:hAnsiTheme="minorHAnsi" w:cstheme="minorHAnsi"/>
          <w:bCs/>
          <w:vertAlign w:val="superscript"/>
          <w:lang w:eastAsia="et-EE"/>
        </w:rPr>
        <w:t>2</w:t>
      </w:r>
      <w:r w:rsidRPr="007C625C">
        <w:rPr>
          <w:rFonts w:asciiTheme="minorHAnsi" w:eastAsia="Times New Roman" w:hAnsiTheme="minorHAnsi" w:cstheme="minorHAnsi"/>
          <w:bCs/>
          <w:lang w:eastAsia="et-EE"/>
        </w:rPr>
        <w:t xml:space="preserve"> punkti 4 alusel korraldatud vähempakkumise korral.</w:t>
      </w:r>
    </w:p>
    <w:p w14:paraId="758B87BF" w14:textId="77777777" w:rsidR="006836EC" w:rsidRPr="007C625C" w:rsidRDefault="006836EC" w:rsidP="00606127">
      <w:pPr>
        <w:spacing w:after="0"/>
        <w:rPr>
          <w:rFonts w:asciiTheme="minorHAnsi" w:eastAsia="Times New Roman" w:hAnsiTheme="minorHAnsi" w:cstheme="minorHAnsi"/>
          <w:bCs/>
          <w:lang w:eastAsia="et-EE"/>
        </w:rPr>
      </w:pPr>
    </w:p>
    <w:p w14:paraId="1CACA5FE" w14:textId="07A839E1" w:rsidR="0008511A" w:rsidRPr="007C625C" w:rsidRDefault="0008511A" w:rsidP="00606127">
      <w:pPr>
        <w:spacing w:after="0"/>
        <w:rPr>
          <w:rFonts w:asciiTheme="minorHAnsi" w:eastAsia="Times New Roman" w:hAnsiTheme="minorHAnsi" w:cstheme="minorHAnsi"/>
          <w:bCs/>
          <w:lang w:eastAsia="et-EE"/>
        </w:rPr>
      </w:pPr>
      <w:r w:rsidRPr="007C625C">
        <w:rPr>
          <w:rFonts w:asciiTheme="minorHAnsi" w:eastAsia="Times New Roman" w:hAnsiTheme="minorHAnsi" w:cstheme="minorHAnsi"/>
          <w:bCs/>
          <w:lang w:eastAsia="et-EE"/>
        </w:rPr>
        <w:t>(2) Vähempakkumise võitjale makstav toetus on riigiabi komisjoni määruse (EL) nr 651/2014</w:t>
      </w:r>
      <w:r w:rsidR="008125D9" w:rsidRPr="008125D9">
        <w:rPr>
          <w:rFonts w:asciiTheme="minorHAnsi" w:eastAsia="Times New Roman" w:hAnsiTheme="minorHAnsi" w:cstheme="minorHAnsi"/>
          <w:bCs/>
          <w:lang w:eastAsia="et-EE"/>
        </w:rPr>
        <w:t xml:space="preserve"> </w:t>
      </w:r>
      <w:r w:rsidRPr="007C625C">
        <w:rPr>
          <w:rFonts w:asciiTheme="minorHAnsi" w:eastAsia="Times New Roman" w:hAnsiTheme="minorHAnsi" w:cstheme="minorHAnsi"/>
          <w:bCs/>
          <w:lang w:eastAsia="et-EE"/>
        </w:rPr>
        <w:t xml:space="preserve">artikli 42 tähenduses ning selle andmisel järgitakse samas määruses ja konkurentsiseaduse </w:t>
      </w:r>
      <w:r w:rsidR="00045528">
        <w:rPr>
          <w:rFonts w:asciiTheme="minorHAnsi" w:eastAsia="Times New Roman" w:hAnsiTheme="minorHAnsi" w:cstheme="minorHAnsi"/>
          <w:bCs/>
          <w:lang w:eastAsia="et-EE"/>
        </w:rPr>
        <w:br/>
      </w:r>
      <w:r w:rsidRPr="007C625C">
        <w:rPr>
          <w:rFonts w:asciiTheme="minorHAnsi" w:eastAsia="Times New Roman" w:hAnsiTheme="minorHAnsi" w:cstheme="minorHAnsi"/>
          <w:bCs/>
          <w:lang w:eastAsia="et-EE"/>
        </w:rPr>
        <w:t>§-s 34</w:t>
      </w:r>
      <w:r w:rsidRPr="007C625C">
        <w:rPr>
          <w:rFonts w:asciiTheme="minorHAnsi" w:eastAsia="Times New Roman" w:hAnsiTheme="minorHAnsi" w:cstheme="minorHAnsi"/>
          <w:bCs/>
          <w:vertAlign w:val="superscript"/>
          <w:lang w:eastAsia="et-EE"/>
        </w:rPr>
        <w:t>2</w:t>
      </w:r>
      <w:r w:rsidRPr="007C625C">
        <w:rPr>
          <w:rFonts w:asciiTheme="minorHAnsi" w:eastAsia="Times New Roman" w:hAnsiTheme="minorHAnsi" w:cstheme="minorHAnsi"/>
          <w:bCs/>
          <w:lang w:eastAsia="et-EE"/>
        </w:rPr>
        <w:t xml:space="preserve"> sätestatut.</w:t>
      </w:r>
    </w:p>
    <w:p w14:paraId="2BDAE2C6" w14:textId="77777777" w:rsidR="006836EC" w:rsidRPr="007C625C" w:rsidRDefault="006836EC" w:rsidP="00606127">
      <w:pPr>
        <w:spacing w:after="0"/>
        <w:rPr>
          <w:rFonts w:asciiTheme="minorHAnsi" w:eastAsia="Times New Roman" w:hAnsiTheme="minorHAnsi" w:cstheme="minorHAnsi"/>
          <w:bCs/>
          <w:lang w:eastAsia="et-EE"/>
        </w:rPr>
      </w:pPr>
    </w:p>
    <w:p w14:paraId="1BEA1E4F" w14:textId="4A606452" w:rsidR="00D6523B" w:rsidRPr="007C625C" w:rsidRDefault="00D6523B" w:rsidP="00606127">
      <w:pPr>
        <w:spacing w:after="0"/>
        <w:rPr>
          <w:rFonts w:asciiTheme="minorHAnsi" w:eastAsia="Times New Roman" w:hAnsiTheme="minorHAnsi" w:cstheme="minorHAnsi"/>
          <w:bCs/>
          <w:lang w:eastAsia="et-EE"/>
        </w:rPr>
      </w:pPr>
      <w:bookmarkStart w:id="87" w:name="_Hlk173482195"/>
      <w:r w:rsidRPr="007C625C">
        <w:rPr>
          <w:rFonts w:asciiTheme="minorHAnsi" w:eastAsia="Times New Roman" w:hAnsiTheme="minorHAnsi" w:cstheme="minorHAnsi"/>
          <w:bCs/>
          <w:lang w:eastAsia="et-EE"/>
        </w:rPr>
        <w:t>(3) Vähempakkumisele võib esitada pakkum</w:t>
      </w:r>
      <w:r w:rsidR="002B7A69">
        <w:rPr>
          <w:rFonts w:asciiTheme="minorHAnsi" w:eastAsia="Times New Roman" w:hAnsiTheme="minorHAnsi" w:cstheme="minorHAnsi"/>
          <w:bCs/>
          <w:lang w:eastAsia="et-EE"/>
        </w:rPr>
        <w:t>u</w:t>
      </w:r>
      <w:r w:rsidRPr="007C625C">
        <w:rPr>
          <w:rFonts w:asciiTheme="minorHAnsi" w:eastAsia="Times New Roman" w:hAnsiTheme="minorHAnsi" w:cstheme="minorHAnsi"/>
          <w:bCs/>
          <w:lang w:eastAsia="et-EE"/>
        </w:rPr>
        <w:t>se sellise tootmisseadme kohta, mille</w:t>
      </w:r>
      <w:r w:rsidR="008125D9">
        <w:rPr>
          <w:rFonts w:asciiTheme="minorHAnsi" w:eastAsia="Times New Roman" w:hAnsiTheme="minorHAnsi" w:cstheme="minorHAnsi"/>
          <w:bCs/>
          <w:lang w:eastAsia="et-EE"/>
        </w:rPr>
        <w:t xml:space="preserve"> projektiga seotud töid</w:t>
      </w:r>
      <w:r w:rsidRPr="007C625C">
        <w:rPr>
          <w:rFonts w:asciiTheme="minorHAnsi" w:eastAsia="Times New Roman" w:hAnsiTheme="minorHAnsi" w:cstheme="minorHAnsi"/>
          <w:bCs/>
          <w:lang w:eastAsia="et-EE"/>
        </w:rPr>
        <w:t xml:space="preserve"> ei ole alustatud enne pakkum</w:t>
      </w:r>
      <w:r w:rsidR="002B7A69">
        <w:rPr>
          <w:rFonts w:asciiTheme="minorHAnsi" w:eastAsia="Times New Roman" w:hAnsiTheme="minorHAnsi" w:cstheme="minorHAnsi"/>
          <w:bCs/>
          <w:lang w:eastAsia="et-EE"/>
        </w:rPr>
        <w:t>u</w:t>
      </w:r>
      <w:r w:rsidRPr="007C625C">
        <w:rPr>
          <w:rFonts w:asciiTheme="minorHAnsi" w:eastAsia="Times New Roman" w:hAnsiTheme="minorHAnsi" w:cstheme="minorHAnsi"/>
          <w:bCs/>
          <w:lang w:eastAsia="et-EE"/>
        </w:rPr>
        <w:t>se esitamist.</w:t>
      </w:r>
    </w:p>
    <w:p w14:paraId="73E57B5A" w14:textId="77777777" w:rsidR="00881D75" w:rsidRPr="007C625C" w:rsidRDefault="00881D75" w:rsidP="00606127">
      <w:pPr>
        <w:spacing w:after="0"/>
        <w:rPr>
          <w:rFonts w:asciiTheme="minorHAnsi" w:eastAsia="Times New Roman" w:hAnsiTheme="minorHAnsi" w:cstheme="minorHAnsi"/>
          <w:bCs/>
          <w:lang w:eastAsia="et-EE"/>
        </w:rPr>
      </w:pPr>
    </w:p>
    <w:p w14:paraId="4E408532" w14:textId="26C473CB" w:rsidR="00881D75" w:rsidRPr="007C625C" w:rsidRDefault="00881D75" w:rsidP="00606127">
      <w:pPr>
        <w:spacing w:after="0"/>
        <w:rPr>
          <w:rFonts w:asciiTheme="minorHAnsi" w:eastAsia="Times New Roman" w:hAnsiTheme="minorHAnsi" w:cstheme="minorHAnsi"/>
          <w:bCs/>
          <w:lang w:eastAsia="et-EE"/>
        </w:rPr>
      </w:pPr>
      <w:r w:rsidRPr="007C625C">
        <w:rPr>
          <w:rFonts w:asciiTheme="minorHAnsi" w:eastAsia="Times New Roman" w:hAnsiTheme="minorHAnsi" w:cstheme="minorHAnsi"/>
          <w:bCs/>
          <w:lang w:eastAsia="et-EE"/>
        </w:rPr>
        <w:t xml:space="preserve">(4) Kui vähempakkumise tulemusel saavad õiguse toetusele kõik vähempakkumisel osalenud pakkujad, tuleb tõhusa konkurentsi taastamiseks kõrvaldada viimaseks jäänud pakkumus ja järgmise vähempakkumise tingimusi korrigeerida, </w:t>
      </w:r>
      <w:commentRangeStart w:id="88"/>
      <w:del w:id="89" w:author="Katariina Kärsten" w:date="2024-09-19T11:44:00Z">
        <w:r w:rsidRPr="007C625C" w:rsidDel="00BE25AB">
          <w:rPr>
            <w:rFonts w:asciiTheme="minorHAnsi" w:eastAsia="Times New Roman" w:hAnsiTheme="minorHAnsi" w:cstheme="minorHAnsi"/>
            <w:bCs/>
            <w:lang w:eastAsia="et-EE"/>
          </w:rPr>
          <w:delText>näiteks</w:delText>
        </w:r>
        <w:commentRangeEnd w:id="88"/>
        <w:r w:rsidR="00BE25AB" w:rsidDel="00BE25AB">
          <w:rPr>
            <w:rStyle w:val="Kommentaariviide"/>
            <w:rFonts w:asciiTheme="minorHAnsi" w:hAnsiTheme="minorHAnsi"/>
          </w:rPr>
          <w:commentReference w:id="88"/>
        </w:r>
        <w:r w:rsidRPr="007C625C" w:rsidDel="00BE25AB">
          <w:rPr>
            <w:rFonts w:asciiTheme="minorHAnsi" w:eastAsia="Times New Roman" w:hAnsiTheme="minorHAnsi" w:cstheme="minorHAnsi"/>
            <w:bCs/>
            <w:lang w:eastAsia="et-EE"/>
          </w:rPr>
          <w:delText xml:space="preserve"> </w:delText>
        </w:r>
      </w:del>
      <w:ins w:id="90" w:author="Katariina Kärsten" w:date="2024-09-19T11:44:00Z">
        <w:r w:rsidR="00BE25AB">
          <w:rPr>
            <w:rFonts w:asciiTheme="minorHAnsi" w:eastAsia="Times New Roman" w:hAnsiTheme="minorHAnsi" w:cstheme="minorHAnsi"/>
            <w:bCs/>
            <w:lang w:eastAsia="et-EE"/>
          </w:rPr>
          <w:t xml:space="preserve">sealhulgas </w:t>
        </w:r>
      </w:ins>
      <w:r w:rsidRPr="007C625C">
        <w:rPr>
          <w:rFonts w:asciiTheme="minorHAnsi" w:eastAsia="Times New Roman" w:hAnsiTheme="minorHAnsi" w:cstheme="minorHAnsi"/>
          <w:bCs/>
          <w:lang w:eastAsia="et-EE"/>
        </w:rPr>
        <w:t>vähendades toetatava elektrienergia maksimaalset kogust või toetuse ülemmäära.</w:t>
      </w:r>
    </w:p>
    <w:bookmarkEnd w:id="87"/>
    <w:p w14:paraId="1847436D" w14:textId="77777777" w:rsidR="00D6523B" w:rsidRPr="007C625C" w:rsidRDefault="00D6523B" w:rsidP="00606127">
      <w:pPr>
        <w:spacing w:after="0"/>
        <w:rPr>
          <w:rFonts w:asciiTheme="minorHAnsi" w:eastAsia="Times New Roman" w:hAnsiTheme="minorHAnsi" w:cstheme="minorHAnsi"/>
          <w:bCs/>
          <w:lang w:eastAsia="et-EE"/>
        </w:rPr>
      </w:pPr>
    </w:p>
    <w:p w14:paraId="5AA7B52F" w14:textId="2F438BD1" w:rsidR="00FD0D50" w:rsidRPr="007C625C" w:rsidRDefault="00FD0D50" w:rsidP="00606127">
      <w:pPr>
        <w:spacing w:after="0"/>
        <w:rPr>
          <w:rFonts w:asciiTheme="minorHAnsi" w:eastAsia="Times New Roman" w:hAnsiTheme="minorHAnsi" w:cstheme="minorHAnsi"/>
          <w:b/>
          <w:lang w:eastAsia="et-EE"/>
        </w:rPr>
      </w:pPr>
      <w:bookmarkStart w:id="91" w:name="_Hlk173332405"/>
      <w:commentRangeStart w:id="92"/>
      <w:r w:rsidRPr="007C625C">
        <w:rPr>
          <w:rFonts w:asciiTheme="minorHAnsi" w:eastAsia="Times New Roman" w:hAnsiTheme="minorHAnsi" w:cstheme="minorHAnsi"/>
          <w:b/>
          <w:lang w:eastAsia="et-EE"/>
        </w:rPr>
        <w:t xml:space="preserve">§ </w:t>
      </w:r>
      <w:bookmarkStart w:id="93" w:name="_Hlk174971579"/>
      <w:r w:rsidRPr="007C625C">
        <w:rPr>
          <w:rFonts w:asciiTheme="minorHAnsi" w:eastAsia="Times New Roman" w:hAnsiTheme="minorHAnsi" w:cstheme="minorHAnsi"/>
          <w:b/>
          <w:lang w:eastAsia="et-EE"/>
        </w:rPr>
        <w:t>59</w:t>
      </w:r>
      <w:r w:rsidRPr="007C625C">
        <w:rPr>
          <w:rFonts w:asciiTheme="minorHAnsi" w:eastAsia="Times New Roman" w:hAnsiTheme="minorHAnsi" w:cstheme="minorHAnsi"/>
          <w:b/>
          <w:vertAlign w:val="superscript"/>
          <w:lang w:eastAsia="et-EE"/>
        </w:rPr>
        <w:t>10</w:t>
      </w:r>
      <w:bookmarkEnd w:id="93"/>
      <w:r w:rsidR="0031554C" w:rsidRPr="007C625C">
        <w:rPr>
          <w:rFonts w:asciiTheme="minorHAnsi" w:eastAsia="Times New Roman" w:hAnsiTheme="minorHAnsi" w:cstheme="minorHAnsi"/>
          <w:b/>
          <w:lang w:eastAsia="et-EE"/>
        </w:rPr>
        <w:t xml:space="preserve">. </w:t>
      </w:r>
      <w:commentRangeEnd w:id="92"/>
      <w:r w:rsidR="009930E5">
        <w:rPr>
          <w:rStyle w:val="Kommentaariviide"/>
          <w:rFonts w:asciiTheme="minorHAnsi" w:hAnsiTheme="minorHAnsi"/>
        </w:rPr>
        <w:commentReference w:id="92"/>
      </w:r>
      <w:r w:rsidRPr="007C625C">
        <w:rPr>
          <w:rFonts w:asciiTheme="minorHAnsi" w:eastAsia="Times New Roman" w:hAnsiTheme="minorHAnsi" w:cstheme="minorHAnsi"/>
          <w:b/>
          <w:lang w:eastAsia="et-EE"/>
        </w:rPr>
        <w:t>Meretuulepargi vähempakkumise lisatingimused</w:t>
      </w:r>
    </w:p>
    <w:bookmarkEnd w:id="91"/>
    <w:p w14:paraId="57A0641F" w14:textId="77777777" w:rsidR="00FD0D50" w:rsidRPr="007C625C" w:rsidRDefault="00FD0D50" w:rsidP="00606127">
      <w:pPr>
        <w:spacing w:after="0"/>
        <w:rPr>
          <w:rFonts w:asciiTheme="minorHAnsi" w:eastAsia="Times New Roman" w:hAnsiTheme="minorHAnsi" w:cstheme="minorHAnsi"/>
          <w:b/>
          <w:lang w:eastAsia="et-EE"/>
        </w:rPr>
      </w:pPr>
    </w:p>
    <w:p w14:paraId="6EDEB067" w14:textId="5F21BA6C" w:rsidR="00FD0D50" w:rsidRPr="007C625C" w:rsidRDefault="00FD0D50" w:rsidP="00606127">
      <w:pPr>
        <w:spacing w:after="0"/>
        <w:rPr>
          <w:rFonts w:asciiTheme="minorHAnsi" w:eastAsia="Times New Roman" w:hAnsiTheme="minorHAnsi" w:cstheme="minorHAnsi"/>
          <w:bCs/>
          <w:lang w:eastAsia="et-EE"/>
        </w:rPr>
      </w:pPr>
      <w:r w:rsidRPr="007C625C">
        <w:rPr>
          <w:rFonts w:asciiTheme="minorHAnsi" w:eastAsia="Times New Roman" w:hAnsiTheme="minorHAnsi" w:cstheme="minorHAnsi"/>
          <w:bCs/>
          <w:lang w:eastAsia="et-EE"/>
        </w:rPr>
        <w:t>(1) Käesolevas paragrahvis sätestatut kohaldatakse käesoleva seaduse § 59</w:t>
      </w:r>
      <w:r w:rsidRPr="007C625C">
        <w:rPr>
          <w:rFonts w:asciiTheme="minorHAnsi" w:eastAsia="Times New Roman" w:hAnsiTheme="minorHAnsi" w:cstheme="minorHAnsi"/>
          <w:bCs/>
          <w:vertAlign w:val="superscript"/>
          <w:lang w:eastAsia="et-EE"/>
        </w:rPr>
        <w:t>4</w:t>
      </w:r>
      <w:r w:rsidRPr="007C625C">
        <w:rPr>
          <w:rFonts w:asciiTheme="minorHAnsi" w:eastAsia="Times New Roman" w:hAnsiTheme="minorHAnsi" w:cstheme="minorHAnsi"/>
          <w:bCs/>
          <w:lang w:eastAsia="et-EE"/>
        </w:rPr>
        <w:t xml:space="preserve"> lõike 5</w:t>
      </w:r>
      <w:r w:rsidRPr="007C625C">
        <w:rPr>
          <w:rFonts w:asciiTheme="minorHAnsi" w:eastAsia="Times New Roman" w:hAnsiTheme="minorHAnsi" w:cstheme="minorHAnsi"/>
          <w:bCs/>
          <w:vertAlign w:val="superscript"/>
          <w:lang w:eastAsia="et-EE"/>
        </w:rPr>
        <w:t>2</w:t>
      </w:r>
      <w:r w:rsidRPr="007C625C">
        <w:rPr>
          <w:rFonts w:asciiTheme="minorHAnsi" w:eastAsia="Times New Roman" w:hAnsiTheme="minorHAnsi" w:cstheme="minorHAnsi"/>
          <w:bCs/>
          <w:lang w:eastAsia="et-EE"/>
        </w:rPr>
        <w:t xml:space="preserve"> punkti 5 alusel korraldatud vähempakkumise korral.</w:t>
      </w:r>
    </w:p>
    <w:p w14:paraId="50BDF351" w14:textId="77777777" w:rsidR="00FD0D50" w:rsidRPr="007C625C" w:rsidRDefault="00FD0D50" w:rsidP="00606127">
      <w:pPr>
        <w:spacing w:after="0"/>
        <w:rPr>
          <w:rFonts w:asciiTheme="minorHAnsi" w:eastAsia="Times New Roman" w:hAnsiTheme="minorHAnsi" w:cstheme="minorHAnsi"/>
          <w:bCs/>
          <w:lang w:eastAsia="et-EE"/>
        </w:rPr>
      </w:pPr>
    </w:p>
    <w:p w14:paraId="70224192" w14:textId="6845EC93" w:rsidR="00FD0D50" w:rsidRPr="007C625C" w:rsidRDefault="00FD0D50" w:rsidP="00606127">
      <w:pPr>
        <w:spacing w:after="0"/>
        <w:rPr>
          <w:rFonts w:asciiTheme="minorHAnsi" w:eastAsia="Times New Roman" w:hAnsiTheme="minorHAnsi" w:cstheme="minorHAnsi"/>
          <w:bCs/>
          <w:lang w:eastAsia="et-EE"/>
        </w:rPr>
      </w:pPr>
      <w:r w:rsidRPr="007C625C">
        <w:rPr>
          <w:rFonts w:asciiTheme="minorHAnsi" w:eastAsia="Times New Roman" w:hAnsiTheme="minorHAnsi" w:cstheme="minorHAnsi"/>
          <w:bCs/>
          <w:lang w:eastAsia="et-EE"/>
        </w:rPr>
        <w:t xml:space="preserve">(2) Vähempakkumise võitjale makstav toetus on riigiabi Euroopa Liidu toimimise lepingu artikli 107 lõike 1 tähenduses, mille andmine eeldab </w:t>
      </w:r>
      <w:r w:rsidR="006951FB">
        <w:rPr>
          <w:rFonts w:asciiTheme="minorHAnsi" w:eastAsia="Times New Roman" w:hAnsiTheme="minorHAnsi" w:cstheme="minorHAnsi"/>
          <w:bCs/>
          <w:lang w:eastAsia="et-EE"/>
        </w:rPr>
        <w:t>Euroopa K</w:t>
      </w:r>
      <w:r w:rsidRPr="007C625C">
        <w:rPr>
          <w:rFonts w:asciiTheme="minorHAnsi" w:eastAsia="Times New Roman" w:hAnsiTheme="minorHAnsi" w:cstheme="minorHAnsi"/>
          <w:bCs/>
          <w:lang w:eastAsia="et-EE"/>
        </w:rPr>
        <w:t>omisjonilt riigiabi andmise loa saamist.</w:t>
      </w:r>
      <w:r w:rsidR="00B12EA5" w:rsidRPr="007C625C">
        <w:rPr>
          <w:rFonts w:asciiTheme="minorHAnsi" w:eastAsia="Times New Roman" w:hAnsiTheme="minorHAnsi" w:cstheme="minorHAnsi"/>
          <w:bCs/>
          <w:lang w:eastAsia="et-EE"/>
        </w:rPr>
        <w:t xml:space="preserve"> Riigiabi ei ole lubatud anda enne, kui </w:t>
      </w:r>
      <w:r w:rsidR="006951FB">
        <w:rPr>
          <w:rFonts w:asciiTheme="minorHAnsi" w:eastAsia="Times New Roman" w:hAnsiTheme="minorHAnsi" w:cstheme="minorHAnsi"/>
          <w:bCs/>
          <w:lang w:eastAsia="et-EE"/>
        </w:rPr>
        <w:t>Euroopa K</w:t>
      </w:r>
      <w:r w:rsidR="00B12EA5" w:rsidRPr="007C625C">
        <w:rPr>
          <w:rFonts w:asciiTheme="minorHAnsi" w:eastAsia="Times New Roman" w:hAnsiTheme="minorHAnsi" w:cstheme="minorHAnsi"/>
          <w:bCs/>
          <w:lang w:eastAsia="et-EE"/>
        </w:rPr>
        <w:t>omisjon on teinud või kui loetakse, et ta on teinud riigiabi teatise kohta lubava otsuse.</w:t>
      </w:r>
    </w:p>
    <w:p w14:paraId="46C9DE8E" w14:textId="77777777" w:rsidR="00FD0D50" w:rsidRPr="007C625C" w:rsidRDefault="00FD0D50" w:rsidP="00606127">
      <w:pPr>
        <w:spacing w:after="0"/>
        <w:rPr>
          <w:rFonts w:asciiTheme="minorHAnsi" w:eastAsia="Times New Roman" w:hAnsiTheme="minorHAnsi" w:cstheme="minorHAnsi"/>
          <w:bCs/>
          <w:lang w:eastAsia="et-EE"/>
        </w:rPr>
      </w:pPr>
    </w:p>
    <w:p w14:paraId="4CE208A2" w14:textId="0DBC2100" w:rsidR="002668BC" w:rsidRPr="007C625C" w:rsidRDefault="00FD0D50" w:rsidP="00606127">
      <w:pPr>
        <w:spacing w:after="0"/>
        <w:rPr>
          <w:rFonts w:asciiTheme="minorHAnsi" w:eastAsia="Times New Roman" w:hAnsiTheme="minorHAnsi" w:cstheme="minorHAnsi"/>
          <w:bCs/>
          <w:lang w:eastAsia="et-EE"/>
        </w:rPr>
      </w:pPr>
      <w:r w:rsidRPr="007C625C">
        <w:rPr>
          <w:rFonts w:asciiTheme="minorHAnsi" w:eastAsia="Times New Roman" w:hAnsiTheme="minorHAnsi" w:cstheme="minorHAnsi"/>
          <w:bCs/>
          <w:lang w:eastAsia="et-EE"/>
        </w:rPr>
        <w:t xml:space="preserve">(3) </w:t>
      </w:r>
      <w:bookmarkStart w:id="94" w:name="_Hlk166768096"/>
      <w:r w:rsidRPr="007C625C">
        <w:rPr>
          <w:rFonts w:asciiTheme="minorHAnsi" w:eastAsia="Times New Roman" w:hAnsiTheme="minorHAnsi" w:cstheme="minorHAnsi"/>
          <w:bCs/>
          <w:lang w:eastAsia="et-EE"/>
        </w:rPr>
        <w:t>Vähempakkumisele võib esitada pakkum</w:t>
      </w:r>
      <w:r w:rsidR="002B7A69">
        <w:rPr>
          <w:rFonts w:asciiTheme="minorHAnsi" w:eastAsia="Times New Roman" w:hAnsiTheme="minorHAnsi" w:cstheme="minorHAnsi"/>
          <w:bCs/>
          <w:lang w:eastAsia="et-EE"/>
        </w:rPr>
        <w:t>u</w:t>
      </w:r>
      <w:r w:rsidRPr="007C625C">
        <w:rPr>
          <w:rFonts w:asciiTheme="minorHAnsi" w:eastAsia="Times New Roman" w:hAnsiTheme="minorHAnsi" w:cstheme="minorHAnsi"/>
          <w:bCs/>
          <w:lang w:eastAsia="et-EE"/>
        </w:rPr>
        <w:t xml:space="preserve">se sellise </w:t>
      </w:r>
      <w:r w:rsidR="0048767D" w:rsidRPr="007C625C">
        <w:rPr>
          <w:rFonts w:asciiTheme="minorHAnsi" w:eastAsia="Times New Roman" w:hAnsiTheme="minorHAnsi" w:cstheme="minorHAnsi"/>
          <w:bCs/>
          <w:lang w:eastAsia="et-EE"/>
        </w:rPr>
        <w:t>tootmisseadme</w:t>
      </w:r>
      <w:r w:rsidRPr="007C625C">
        <w:rPr>
          <w:rFonts w:asciiTheme="minorHAnsi" w:eastAsia="Times New Roman" w:hAnsiTheme="minorHAnsi" w:cstheme="minorHAnsi"/>
          <w:bCs/>
          <w:lang w:eastAsia="et-EE"/>
        </w:rPr>
        <w:t xml:space="preserve"> kohta, </w:t>
      </w:r>
      <w:r w:rsidR="00124E86" w:rsidRPr="007C625C">
        <w:rPr>
          <w:rFonts w:asciiTheme="minorHAnsi" w:eastAsia="Times New Roman" w:hAnsiTheme="minorHAnsi" w:cstheme="minorHAnsi"/>
          <w:bCs/>
          <w:lang w:eastAsia="et-EE"/>
        </w:rPr>
        <w:t xml:space="preserve">mille </w:t>
      </w:r>
      <w:r w:rsidR="00E207DE">
        <w:rPr>
          <w:rFonts w:asciiTheme="minorHAnsi" w:eastAsia="Times New Roman" w:hAnsiTheme="minorHAnsi" w:cstheme="minorHAnsi"/>
          <w:bCs/>
          <w:lang w:eastAsia="et-EE"/>
        </w:rPr>
        <w:t>projektiga seotud töid</w:t>
      </w:r>
      <w:r w:rsidR="00124E86" w:rsidRPr="007C625C">
        <w:rPr>
          <w:rFonts w:asciiTheme="minorHAnsi" w:eastAsia="Times New Roman" w:hAnsiTheme="minorHAnsi" w:cstheme="minorHAnsi"/>
          <w:bCs/>
          <w:lang w:eastAsia="et-EE"/>
        </w:rPr>
        <w:t xml:space="preserve"> ei ole alustatud enne pakkum</w:t>
      </w:r>
      <w:r w:rsidR="002B7A69">
        <w:rPr>
          <w:rFonts w:asciiTheme="minorHAnsi" w:eastAsia="Times New Roman" w:hAnsiTheme="minorHAnsi" w:cstheme="minorHAnsi"/>
          <w:bCs/>
          <w:lang w:eastAsia="et-EE"/>
        </w:rPr>
        <w:t>u</w:t>
      </w:r>
      <w:r w:rsidR="00124E86" w:rsidRPr="007C625C">
        <w:rPr>
          <w:rFonts w:asciiTheme="minorHAnsi" w:eastAsia="Times New Roman" w:hAnsiTheme="minorHAnsi" w:cstheme="minorHAnsi"/>
          <w:bCs/>
          <w:lang w:eastAsia="et-EE"/>
        </w:rPr>
        <w:t xml:space="preserve">se esitamist ning </w:t>
      </w:r>
      <w:r w:rsidRPr="007C625C">
        <w:rPr>
          <w:rFonts w:asciiTheme="minorHAnsi" w:eastAsia="Times New Roman" w:hAnsiTheme="minorHAnsi" w:cstheme="minorHAnsi"/>
          <w:bCs/>
          <w:lang w:eastAsia="et-EE"/>
        </w:rPr>
        <w:t>mille Eestisse ehitamise suhtes on pakkum</w:t>
      </w:r>
      <w:r w:rsidR="002B7A69">
        <w:rPr>
          <w:rFonts w:asciiTheme="minorHAnsi" w:eastAsia="Times New Roman" w:hAnsiTheme="minorHAnsi" w:cstheme="minorHAnsi"/>
          <w:bCs/>
          <w:lang w:eastAsia="et-EE"/>
        </w:rPr>
        <w:t>u</w:t>
      </w:r>
      <w:r w:rsidRPr="007C625C">
        <w:rPr>
          <w:rFonts w:asciiTheme="minorHAnsi" w:eastAsia="Times New Roman" w:hAnsiTheme="minorHAnsi" w:cstheme="minorHAnsi"/>
          <w:bCs/>
          <w:lang w:eastAsia="et-EE"/>
        </w:rPr>
        <w:t>se esitamise hetkeks</w:t>
      </w:r>
      <w:r w:rsidR="00A75024" w:rsidRPr="007C625C">
        <w:rPr>
          <w:rFonts w:asciiTheme="minorHAnsi" w:eastAsia="Times New Roman" w:hAnsiTheme="minorHAnsi" w:cstheme="minorHAnsi"/>
          <w:bCs/>
          <w:lang w:eastAsia="et-EE"/>
        </w:rPr>
        <w:t xml:space="preserve"> </w:t>
      </w:r>
      <w:r w:rsidR="003102F9" w:rsidRPr="007C625C">
        <w:rPr>
          <w:rFonts w:asciiTheme="minorHAnsi" w:eastAsia="Times New Roman" w:hAnsiTheme="minorHAnsi" w:cstheme="minorHAnsi"/>
          <w:bCs/>
          <w:lang w:eastAsia="et-EE"/>
        </w:rPr>
        <w:t xml:space="preserve">pädev asutus teinud </w:t>
      </w:r>
      <w:r w:rsidR="00A75024" w:rsidRPr="007C625C">
        <w:rPr>
          <w:rFonts w:asciiTheme="minorHAnsi" w:eastAsia="Times New Roman" w:hAnsiTheme="minorHAnsi" w:cstheme="minorHAnsi"/>
          <w:bCs/>
          <w:lang w:eastAsia="et-EE"/>
        </w:rPr>
        <w:t>hoonestusloa</w:t>
      </w:r>
      <w:r w:rsidR="002668BC" w:rsidRPr="007C625C">
        <w:rPr>
          <w:rFonts w:asciiTheme="minorHAnsi" w:eastAsia="Times New Roman" w:hAnsiTheme="minorHAnsi" w:cstheme="minorHAnsi"/>
          <w:bCs/>
          <w:lang w:eastAsia="et-EE"/>
        </w:rPr>
        <w:t xml:space="preserve"> menetluse algatamise otsus</w:t>
      </w:r>
      <w:r w:rsidR="00437020" w:rsidRPr="007C625C">
        <w:rPr>
          <w:rFonts w:asciiTheme="minorHAnsi" w:eastAsia="Times New Roman" w:hAnsiTheme="minorHAnsi" w:cstheme="minorHAnsi"/>
          <w:bCs/>
          <w:lang w:eastAsia="et-EE"/>
        </w:rPr>
        <w:t>e</w:t>
      </w:r>
      <w:r w:rsidR="002668BC" w:rsidRPr="007C625C">
        <w:rPr>
          <w:rFonts w:asciiTheme="minorHAnsi" w:eastAsia="Times New Roman" w:hAnsiTheme="minorHAnsi" w:cstheme="minorHAnsi"/>
          <w:bCs/>
          <w:lang w:eastAsia="et-EE"/>
        </w:rPr>
        <w:t>.</w:t>
      </w:r>
    </w:p>
    <w:p w14:paraId="3D7DFFB8" w14:textId="4A646C80" w:rsidR="002230D8" w:rsidRPr="007C625C" w:rsidRDefault="002230D8" w:rsidP="00606127">
      <w:pPr>
        <w:spacing w:after="0"/>
        <w:rPr>
          <w:rFonts w:asciiTheme="minorHAnsi" w:eastAsia="Times New Roman" w:hAnsiTheme="minorHAnsi" w:cstheme="minorHAnsi"/>
          <w:bCs/>
          <w:lang w:eastAsia="et-EE"/>
        </w:rPr>
      </w:pPr>
    </w:p>
    <w:p w14:paraId="47190A40" w14:textId="1CF3CEE9" w:rsidR="00CD3306" w:rsidRPr="007C625C" w:rsidRDefault="007B595C" w:rsidP="00606127">
      <w:pPr>
        <w:spacing w:after="0"/>
        <w:rPr>
          <w:rFonts w:asciiTheme="minorHAnsi" w:eastAsia="Times New Roman" w:hAnsiTheme="minorHAnsi" w:cstheme="minorHAnsi"/>
          <w:bCs/>
          <w:lang w:eastAsia="et-EE"/>
        </w:rPr>
      </w:pPr>
      <w:bookmarkStart w:id="95" w:name="_Hlk174971514"/>
      <w:bookmarkStart w:id="96" w:name="_Hlk166768153"/>
      <w:bookmarkEnd w:id="94"/>
      <w:r w:rsidRPr="007C625C">
        <w:rPr>
          <w:rFonts w:asciiTheme="minorHAnsi" w:eastAsia="Times New Roman" w:hAnsiTheme="minorHAnsi" w:cstheme="minorHAnsi"/>
          <w:bCs/>
          <w:lang w:eastAsia="et-EE"/>
        </w:rPr>
        <w:t xml:space="preserve">(4) Toetust makstakse kahepoolse hinnavahelepingu põhimõttel, mis tähendab, et tootjal </w:t>
      </w:r>
      <w:r w:rsidR="00C174A5" w:rsidRPr="007C625C">
        <w:rPr>
          <w:rFonts w:asciiTheme="minorHAnsi" w:eastAsia="Times New Roman" w:hAnsiTheme="minorHAnsi" w:cstheme="minorHAnsi"/>
          <w:bCs/>
          <w:lang w:eastAsia="et-EE"/>
        </w:rPr>
        <w:t>võib olla</w:t>
      </w:r>
      <w:r w:rsidRPr="007C625C">
        <w:rPr>
          <w:rFonts w:asciiTheme="minorHAnsi" w:eastAsia="Times New Roman" w:hAnsiTheme="minorHAnsi" w:cstheme="minorHAnsi"/>
          <w:bCs/>
          <w:lang w:eastAsia="et-EE"/>
        </w:rPr>
        <w:t xml:space="preserve"> õigus saada toetust, mille suurus </w:t>
      </w:r>
      <w:r w:rsidR="00E27DE3" w:rsidRPr="007C625C">
        <w:rPr>
          <w:rFonts w:asciiTheme="minorHAnsi" w:eastAsia="Times New Roman" w:hAnsiTheme="minorHAnsi" w:cstheme="minorHAnsi"/>
          <w:bCs/>
          <w:lang w:eastAsia="et-EE"/>
        </w:rPr>
        <w:t>kauplemisperioodil</w:t>
      </w:r>
      <w:r w:rsidRPr="007C625C">
        <w:rPr>
          <w:rFonts w:asciiTheme="minorHAnsi" w:eastAsia="Times New Roman" w:hAnsiTheme="minorHAnsi" w:cstheme="minorHAnsi"/>
          <w:bCs/>
          <w:lang w:eastAsia="et-EE"/>
        </w:rPr>
        <w:t xml:space="preserve"> on võrdne tootja poolt pakkum</w:t>
      </w:r>
      <w:r w:rsidR="002B7A69">
        <w:rPr>
          <w:rFonts w:asciiTheme="minorHAnsi" w:eastAsia="Times New Roman" w:hAnsiTheme="minorHAnsi" w:cstheme="minorHAnsi"/>
          <w:bCs/>
          <w:lang w:eastAsia="et-EE"/>
        </w:rPr>
        <w:t>u</w:t>
      </w:r>
      <w:r w:rsidRPr="007C625C">
        <w:rPr>
          <w:rFonts w:asciiTheme="minorHAnsi" w:eastAsia="Times New Roman" w:hAnsiTheme="minorHAnsi" w:cstheme="minorHAnsi"/>
          <w:bCs/>
          <w:lang w:eastAsia="et-EE"/>
        </w:rPr>
        <w:t xml:space="preserve">ses esitatud hinna ja </w:t>
      </w:r>
      <w:r w:rsidR="00EA2ED8">
        <w:rPr>
          <w:rFonts w:asciiTheme="minorHAnsi" w:eastAsia="Times New Roman" w:hAnsiTheme="minorHAnsi" w:cstheme="minorHAnsi"/>
          <w:bCs/>
          <w:lang w:eastAsia="et-EE"/>
        </w:rPr>
        <w:t>elektrienergia</w:t>
      </w:r>
      <w:r w:rsidRPr="007C625C">
        <w:rPr>
          <w:rFonts w:asciiTheme="minorHAnsi" w:eastAsia="Times New Roman" w:hAnsiTheme="minorHAnsi" w:cstheme="minorHAnsi"/>
          <w:bCs/>
          <w:lang w:eastAsia="et-EE"/>
        </w:rPr>
        <w:t xml:space="preserve"> turuhinna</w:t>
      </w:r>
      <w:r w:rsidR="00F44433">
        <w:rPr>
          <w:rFonts w:asciiTheme="minorHAnsi" w:eastAsia="Times New Roman" w:hAnsiTheme="minorHAnsi" w:cstheme="minorHAnsi"/>
          <w:bCs/>
          <w:lang w:eastAsia="et-EE"/>
        </w:rPr>
        <w:t xml:space="preserve"> </w:t>
      </w:r>
      <w:r w:rsidRPr="007C625C">
        <w:rPr>
          <w:rFonts w:asciiTheme="minorHAnsi" w:eastAsia="Times New Roman" w:hAnsiTheme="minorHAnsi" w:cstheme="minorHAnsi"/>
          <w:bCs/>
          <w:lang w:eastAsia="et-EE"/>
        </w:rPr>
        <w:t>vahega toodanguühiku kohta.</w:t>
      </w:r>
    </w:p>
    <w:p w14:paraId="43012924" w14:textId="77777777" w:rsidR="000B55C1" w:rsidRPr="007C625C" w:rsidRDefault="000B55C1" w:rsidP="00606127">
      <w:pPr>
        <w:spacing w:after="0"/>
        <w:rPr>
          <w:rFonts w:asciiTheme="minorHAnsi" w:eastAsia="Times New Roman" w:hAnsiTheme="minorHAnsi" w:cstheme="minorHAnsi"/>
          <w:bCs/>
          <w:lang w:eastAsia="et-EE"/>
        </w:rPr>
      </w:pPr>
    </w:p>
    <w:p w14:paraId="3AEDE773" w14:textId="71CFBADB" w:rsidR="007B595C" w:rsidRPr="007C625C" w:rsidRDefault="00CD3306" w:rsidP="00606127">
      <w:pPr>
        <w:spacing w:after="0"/>
        <w:rPr>
          <w:rFonts w:asciiTheme="minorHAnsi" w:eastAsia="Times New Roman" w:hAnsiTheme="minorHAnsi" w:cstheme="minorHAnsi"/>
          <w:bCs/>
          <w:lang w:eastAsia="et-EE"/>
        </w:rPr>
      </w:pPr>
      <w:r w:rsidRPr="007C625C">
        <w:rPr>
          <w:rFonts w:asciiTheme="minorHAnsi" w:eastAsia="Times New Roman" w:hAnsiTheme="minorHAnsi" w:cstheme="minorHAnsi"/>
          <w:bCs/>
          <w:lang w:eastAsia="et-EE"/>
        </w:rPr>
        <w:t>(</w:t>
      </w:r>
      <w:r w:rsidR="000B55C1" w:rsidRPr="007C625C">
        <w:rPr>
          <w:rFonts w:asciiTheme="minorHAnsi" w:eastAsia="Times New Roman" w:hAnsiTheme="minorHAnsi" w:cstheme="minorHAnsi"/>
          <w:bCs/>
          <w:lang w:eastAsia="et-EE"/>
        </w:rPr>
        <w:t>5</w:t>
      </w:r>
      <w:r w:rsidRPr="007C625C">
        <w:rPr>
          <w:rFonts w:asciiTheme="minorHAnsi" w:eastAsia="Times New Roman" w:hAnsiTheme="minorHAnsi" w:cstheme="minorHAnsi"/>
          <w:bCs/>
          <w:lang w:eastAsia="et-EE"/>
        </w:rPr>
        <w:t>)</w:t>
      </w:r>
      <w:r w:rsidR="000B55C1" w:rsidRPr="007C625C">
        <w:rPr>
          <w:rFonts w:asciiTheme="minorHAnsi" w:eastAsia="Times New Roman" w:hAnsiTheme="minorHAnsi" w:cstheme="minorHAnsi"/>
          <w:bCs/>
          <w:lang w:eastAsia="et-EE"/>
        </w:rPr>
        <w:t xml:space="preserve"> </w:t>
      </w:r>
      <w:r w:rsidR="00EA2ED8">
        <w:rPr>
          <w:rFonts w:asciiTheme="minorHAnsi" w:eastAsia="Times New Roman" w:hAnsiTheme="minorHAnsi" w:cstheme="minorHAnsi"/>
          <w:bCs/>
          <w:lang w:eastAsia="et-EE"/>
        </w:rPr>
        <w:t>Käesoleva paragrahvi lõikes 4 nimetatud elektrienergia t</w:t>
      </w:r>
      <w:r w:rsidR="000B55C1" w:rsidRPr="007C625C">
        <w:rPr>
          <w:rFonts w:asciiTheme="minorHAnsi" w:eastAsia="Times New Roman" w:hAnsiTheme="minorHAnsi" w:cstheme="minorHAnsi"/>
          <w:bCs/>
          <w:lang w:eastAsia="et-EE"/>
        </w:rPr>
        <w:t xml:space="preserve">uruhind on </w:t>
      </w:r>
      <w:r w:rsidR="007B595C" w:rsidRPr="007C625C">
        <w:rPr>
          <w:rFonts w:asciiTheme="minorHAnsi" w:eastAsia="Times New Roman" w:hAnsiTheme="minorHAnsi" w:cstheme="minorHAnsi"/>
          <w:bCs/>
          <w:lang w:eastAsia="et-EE"/>
        </w:rPr>
        <w:t xml:space="preserve">elektribörsi Eesti hinnapiirkonna järgmise päeva turu </w:t>
      </w:r>
      <w:r w:rsidR="00560D61" w:rsidRPr="007C625C">
        <w:rPr>
          <w:rFonts w:asciiTheme="minorHAnsi" w:eastAsia="Times New Roman" w:hAnsiTheme="minorHAnsi" w:cstheme="minorHAnsi"/>
          <w:bCs/>
          <w:lang w:eastAsia="et-EE"/>
        </w:rPr>
        <w:t xml:space="preserve">kauplemisperioodi </w:t>
      </w:r>
      <w:r w:rsidR="007B595C" w:rsidRPr="007C625C">
        <w:rPr>
          <w:rFonts w:asciiTheme="minorHAnsi" w:eastAsia="Times New Roman" w:hAnsiTheme="minorHAnsi" w:cstheme="minorHAnsi"/>
          <w:bCs/>
          <w:lang w:eastAsia="et-EE"/>
        </w:rPr>
        <w:t>hind.</w:t>
      </w:r>
    </w:p>
    <w:bookmarkEnd w:id="95"/>
    <w:p w14:paraId="03B09C23" w14:textId="77777777" w:rsidR="000B55C1" w:rsidRPr="007C625C" w:rsidRDefault="000B55C1" w:rsidP="00606127">
      <w:pPr>
        <w:spacing w:after="0"/>
        <w:rPr>
          <w:rFonts w:asciiTheme="minorHAnsi" w:eastAsia="Times New Roman" w:hAnsiTheme="minorHAnsi" w:cstheme="minorHAnsi"/>
          <w:bCs/>
          <w:lang w:eastAsia="et-EE"/>
        </w:rPr>
      </w:pPr>
    </w:p>
    <w:p w14:paraId="2F740344" w14:textId="4AD8FF94" w:rsidR="000B55C1" w:rsidRPr="007C625C" w:rsidRDefault="000B55C1" w:rsidP="00606127">
      <w:pPr>
        <w:spacing w:after="0"/>
        <w:rPr>
          <w:rFonts w:asciiTheme="minorHAnsi" w:eastAsia="Times New Roman" w:hAnsiTheme="minorHAnsi" w:cstheme="minorHAnsi"/>
          <w:bCs/>
          <w:lang w:eastAsia="et-EE"/>
        </w:rPr>
      </w:pPr>
      <w:r w:rsidRPr="007C625C">
        <w:rPr>
          <w:rFonts w:asciiTheme="minorHAnsi" w:eastAsia="Times New Roman" w:hAnsiTheme="minorHAnsi" w:cstheme="minorHAnsi"/>
          <w:bCs/>
          <w:lang w:eastAsia="et-EE"/>
        </w:rPr>
        <w:t>(6) Kui turuhind on madalam kui pakkum</w:t>
      </w:r>
      <w:r w:rsidR="002B7A69">
        <w:rPr>
          <w:rFonts w:asciiTheme="minorHAnsi" w:eastAsia="Times New Roman" w:hAnsiTheme="minorHAnsi" w:cstheme="minorHAnsi"/>
          <w:bCs/>
          <w:lang w:eastAsia="et-EE"/>
        </w:rPr>
        <w:t>u</w:t>
      </w:r>
      <w:r w:rsidRPr="007C625C">
        <w:rPr>
          <w:rFonts w:asciiTheme="minorHAnsi" w:eastAsia="Times New Roman" w:hAnsiTheme="minorHAnsi" w:cstheme="minorHAnsi"/>
          <w:bCs/>
          <w:lang w:eastAsia="et-EE"/>
        </w:rPr>
        <w:t xml:space="preserve">ses esitatud hind, kuid mitte negatiivne, tasutakse hinnavahe kuni toetuse ülemmäära ulatuses toetusena tootjale. </w:t>
      </w:r>
      <w:bookmarkStart w:id="97" w:name="_Hlk173332497"/>
      <w:r w:rsidRPr="007C625C">
        <w:rPr>
          <w:rFonts w:asciiTheme="minorHAnsi" w:eastAsia="Times New Roman" w:hAnsiTheme="minorHAnsi" w:cstheme="minorHAnsi"/>
          <w:bCs/>
          <w:lang w:eastAsia="et-EE"/>
        </w:rPr>
        <w:t>Kui turuhind on kõrgem kui pakkum</w:t>
      </w:r>
      <w:r w:rsidR="002B7A69">
        <w:rPr>
          <w:rFonts w:asciiTheme="minorHAnsi" w:eastAsia="Times New Roman" w:hAnsiTheme="minorHAnsi" w:cstheme="minorHAnsi"/>
          <w:bCs/>
          <w:lang w:eastAsia="et-EE"/>
        </w:rPr>
        <w:t>u</w:t>
      </w:r>
      <w:r w:rsidRPr="007C625C">
        <w:rPr>
          <w:rFonts w:asciiTheme="minorHAnsi" w:eastAsia="Times New Roman" w:hAnsiTheme="minorHAnsi" w:cstheme="minorHAnsi"/>
          <w:bCs/>
          <w:lang w:eastAsia="et-EE"/>
        </w:rPr>
        <w:t>ses esitatud hind, tasub tootja hinnavahe vähempakkumise läbiviijale. Kui turuhind on negatiivne, siis tootjale toetust ei maksta.</w:t>
      </w:r>
    </w:p>
    <w:bookmarkEnd w:id="97"/>
    <w:p w14:paraId="7DAD690D" w14:textId="77777777" w:rsidR="000B55C1" w:rsidRPr="007C625C" w:rsidRDefault="000B55C1" w:rsidP="00606127">
      <w:pPr>
        <w:spacing w:after="0"/>
        <w:rPr>
          <w:rFonts w:asciiTheme="minorHAnsi" w:eastAsia="Times New Roman" w:hAnsiTheme="minorHAnsi" w:cstheme="minorHAnsi"/>
          <w:bCs/>
          <w:lang w:eastAsia="et-EE"/>
        </w:rPr>
      </w:pPr>
    </w:p>
    <w:p w14:paraId="1A93F4EB" w14:textId="652E1104" w:rsidR="00FD4B9A" w:rsidRPr="007C625C" w:rsidRDefault="00FD4B9A" w:rsidP="00606127">
      <w:pPr>
        <w:spacing w:after="0"/>
        <w:rPr>
          <w:rFonts w:asciiTheme="minorHAnsi" w:eastAsia="Times New Roman" w:hAnsiTheme="minorHAnsi" w:cstheme="minorHAnsi"/>
          <w:bCs/>
          <w:lang w:eastAsia="et-EE"/>
        </w:rPr>
      </w:pPr>
      <w:bookmarkStart w:id="98" w:name="_Hlk166768230"/>
      <w:bookmarkEnd w:id="96"/>
      <w:r w:rsidRPr="007C625C">
        <w:rPr>
          <w:rFonts w:asciiTheme="minorHAnsi" w:eastAsia="Times New Roman" w:hAnsiTheme="minorHAnsi" w:cstheme="minorHAnsi"/>
          <w:bCs/>
          <w:lang w:eastAsia="et-EE"/>
        </w:rPr>
        <w:t>(</w:t>
      </w:r>
      <w:r w:rsidR="000B55C1" w:rsidRPr="007C625C">
        <w:rPr>
          <w:rFonts w:asciiTheme="minorHAnsi" w:eastAsia="Times New Roman" w:hAnsiTheme="minorHAnsi" w:cstheme="minorHAnsi"/>
          <w:bCs/>
          <w:lang w:eastAsia="et-EE"/>
        </w:rPr>
        <w:t>7</w:t>
      </w:r>
      <w:r w:rsidRPr="007C625C">
        <w:rPr>
          <w:rFonts w:asciiTheme="minorHAnsi" w:eastAsia="Times New Roman" w:hAnsiTheme="minorHAnsi" w:cstheme="minorHAnsi"/>
          <w:bCs/>
          <w:lang w:eastAsia="et-EE"/>
        </w:rPr>
        <w:t>) Toetust arvestatakse vähempakkumise võitnud tootmisseadmest käesoleva seaduse § 58 lõike 2</w:t>
      </w:r>
      <w:r w:rsidRPr="007C625C">
        <w:rPr>
          <w:rFonts w:asciiTheme="minorHAnsi" w:eastAsia="Times New Roman" w:hAnsiTheme="minorHAnsi" w:cstheme="minorHAnsi"/>
          <w:bCs/>
          <w:vertAlign w:val="superscript"/>
          <w:lang w:eastAsia="et-EE"/>
        </w:rPr>
        <w:t>3</w:t>
      </w:r>
      <w:r w:rsidRPr="007C625C">
        <w:rPr>
          <w:rFonts w:asciiTheme="minorHAnsi" w:eastAsia="Times New Roman" w:hAnsiTheme="minorHAnsi" w:cstheme="minorHAnsi"/>
          <w:bCs/>
          <w:lang w:eastAsia="et-EE"/>
        </w:rPr>
        <w:t xml:space="preserve"> kohaselt võrku antud elektrienergia koguse eest ning bilansiplaanis kajastatud elektrienergia koguse eest, mis jäi võrku andmata, kuna süsteemihaldur aktiveeris tootmiskoguse vähendamise korralduse</w:t>
      </w:r>
      <w:r w:rsidR="0000652A" w:rsidRPr="007C625C">
        <w:rPr>
          <w:rFonts w:asciiTheme="minorHAnsi" w:eastAsia="Times New Roman" w:hAnsiTheme="minorHAnsi" w:cstheme="minorHAnsi"/>
          <w:bCs/>
          <w:lang w:eastAsia="et-EE"/>
        </w:rPr>
        <w:t xml:space="preserve"> kuni käesoleva </w:t>
      </w:r>
      <w:r w:rsidR="00F44433">
        <w:rPr>
          <w:rFonts w:asciiTheme="minorHAnsi" w:eastAsia="Times New Roman" w:hAnsiTheme="minorHAnsi" w:cstheme="minorHAnsi"/>
          <w:bCs/>
          <w:lang w:eastAsia="et-EE"/>
        </w:rPr>
        <w:t xml:space="preserve">seaduse </w:t>
      </w:r>
      <w:r w:rsidR="00F44433" w:rsidRPr="007C625C">
        <w:rPr>
          <w:rFonts w:eastAsia="Times New Roman" w:cs="Times New Roman"/>
          <w:bCs/>
          <w:lang w:eastAsia="et-EE"/>
        </w:rPr>
        <w:t>§ 59</w:t>
      </w:r>
      <w:r w:rsidR="00F44433" w:rsidRPr="007C625C">
        <w:rPr>
          <w:rFonts w:eastAsia="Times New Roman" w:cs="Times New Roman"/>
          <w:bCs/>
          <w:vertAlign w:val="superscript"/>
          <w:lang w:eastAsia="et-EE"/>
        </w:rPr>
        <w:t>4</w:t>
      </w:r>
      <w:r w:rsidR="00F44433" w:rsidRPr="007C625C">
        <w:rPr>
          <w:rFonts w:eastAsia="Times New Roman" w:cs="Times New Roman"/>
          <w:bCs/>
          <w:lang w:eastAsia="et-EE"/>
        </w:rPr>
        <w:t xml:space="preserve"> </w:t>
      </w:r>
      <w:r w:rsidR="0000652A" w:rsidRPr="007C625C">
        <w:rPr>
          <w:rFonts w:asciiTheme="minorHAnsi" w:eastAsia="Times New Roman" w:hAnsiTheme="minorHAnsi" w:cstheme="minorHAnsi"/>
          <w:bCs/>
          <w:lang w:eastAsia="et-EE"/>
        </w:rPr>
        <w:t>lõikes 11 nimetatud korralduses märgitud aastase toetusaluse elektrienergia koguse täitumiseni</w:t>
      </w:r>
      <w:r w:rsidRPr="007C625C">
        <w:rPr>
          <w:rFonts w:asciiTheme="minorHAnsi" w:eastAsia="Times New Roman" w:hAnsiTheme="minorHAnsi" w:cstheme="minorHAnsi"/>
          <w:bCs/>
          <w:lang w:eastAsia="et-EE"/>
        </w:rPr>
        <w:t>.</w:t>
      </w:r>
    </w:p>
    <w:p w14:paraId="04E3986A" w14:textId="77777777" w:rsidR="00FD4B9A" w:rsidRPr="007C625C" w:rsidRDefault="00FD4B9A" w:rsidP="00606127">
      <w:pPr>
        <w:spacing w:after="0"/>
        <w:rPr>
          <w:rFonts w:asciiTheme="minorHAnsi" w:eastAsia="Times New Roman" w:hAnsiTheme="minorHAnsi" w:cstheme="minorHAnsi"/>
          <w:bCs/>
          <w:lang w:eastAsia="et-EE"/>
        </w:rPr>
      </w:pPr>
    </w:p>
    <w:p w14:paraId="00CEDBF1" w14:textId="51BAE019" w:rsidR="001F4EB4" w:rsidRPr="007C625C" w:rsidRDefault="007B595C" w:rsidP="00606127">
      <w:pPr>
        <w:spacing w:after="0"/>
        <w:rPr>
          <w:rFonts w:eastAsia="Times New Roman" w:cs="Times New Roman"/>
          <w:bCs/>
          <w:lang w:eastAsia="et-EE"/>
        </w:rPr>
      </w:pPr>
      <w:r w:rsidRPr="007C625C">
        <w:rPr>
          <w:rFonts w:eastAsia="Times New Roman" w:cs="Times New Roman"/>
          <w:bCs/>
          <w:lang w:eastAsia="et-EE"/>
        </w:rPr>
        <w:t>(</w:t>
      </w:r>
      <w:r w:rsidR="00FD4B9A" w:rsidRPr="007C625C">
        <w:rPr>
          <w:rFonts w:eastAsia="Times New Roman" w:cs="Times New Roman"/>
          <w:bCs/>
          <w:lang w:eastAsia="et-EE"/>
        </w:rPr>
        <w:t>8</w:t>
      </w:r>
      <w:r w:rsidRPr="007C625C">
        <w:rPr>
          <w:rFonts w:eastAsia="Times New Roman" w:cs="Times New Roman"/>
          <w:bCs/>
          <w:lang w:eastAsia="et-EE"/>
        </w:rPr>
        <w:t>)</w:t>
      </w:r>
      <w:r w:rsidR="00E473BD" w:rsidRPr="007C625C">
        <w:rPr>
          <w:rFonts w:eastAsia="Times New Roman" w:cs="Times New Roman"/>
          <w:bCs/>
          <w:lang w:eastAsia="et-EE"/>
        </w:rPr>
        <w:t xml:space="preserve"> </w:t>
      </w:r>
      <w:r w:rsidR="00EA1D4F" w:rsidRPr="007C625C">
        <w:rPr>
          <w:rFonts w:eastAsia="Times New Roman" w:cs="Times New Roman"/>
          <w:bCs/>
          <w:lang w:eastAsia="et-EE"/>
        </w:rPr>
        <w:t xml:space="preserve">Kauplemisperioodi hinnavahel põhinevad tasud arvestatakse käesoleva paragrahvi lõike </w:t>
      </w:r>
      <w:r w:rsidR="00564162" w:rsidRPr="007C625C">
        <w:rPr>
          <w:rFonts w:eastAsia="Times New Roman" w:cs="Times New Roman"/>
          <w:bCs/>
          <w:lang w:eastAsia="et-EE"/>
        </w:rPr>
        <w:t>6</w:t>
      </w:r>
      <w:r w:rsidR="00EA1D4F" w:rsidRPr="007C625C">
        <w:rPr>
          <w:rFonts w:eastAsia="Times New Roman" w:cs="Times New Roman"/>
          <w:bCs/>
          <w:lang w:eastAsia="et-EE"/>
        </w:rPr>
        <w:t xml:space="preserve"> alusel arvestatud hinnavahe ja lõike 7 alusel arvestatud </w:t>
      </w:r>
      <w:r w:rsidR="00B57664" w:rsidRPr="007C625C">
        <w:rPr>
          <w:rFonts w:eastAsia="Times New Roman" w:cs="Times New Roman"/>
          <w:bCs/>
          <w:lang w:eastAsia="et-EE"/>
        </w:rPr>
        <w:t xml:space="preserve">toodangu korrutisena vastaval kauplemisperioodil. </w:t>
      </w:r>
      <w:r w:rsidRPr="007C625C">
        <w:rPr>
          <w:rFonts w:eastAsia="Times New Roman" w:cs="Times New Roman"/>
          <w:bCs/>
          <w:lang w:eastAsia="et-EE"/>
        </w:rPr>
        <w:t xml:space="preserve">Rahaliste arvelduste aluseks olev arvestusperiood on kalendrikuu. Kalendrikuu iga </w:t>
      </w:r>
      <w:r w:rsidR="00176003" w:rsidRPr="007C625C">
        <w:rPr>
          <w:rFonts w:eastAsia="Times New Roman" w:cs="Times New Roman"/>
          <w:bCs/>
          <w:lang w:eastAsia="et-EE"/>
        </w:rPr>
        <w:t xml:space="preserve">kauplemisperioodi </w:t>
      </w:r>
      <w:r w:rsidRPr="007C625C">
        <w:rPr>
          <w:rFonts w:eastAsia="Times New Roman" w:cs="Times New Roman"/>
          <w:bCs/>
          <w:lang w:eastAsia="et-EE"/>
        </w:rPr>
        <w:t>hinnavahel põhinevad tasud</w:t>
      </w:r>
      <w:r w:rsidR="00B57664" w:rsidRPr="007C625C">
        <w:rPr>
          <w:rFonts w:eastAsia="Times New Roman" w:cs="Times New Roman"/>
          <w:bCs/>
          <w:lang w:eastAsia="et-EE"/>
        </w:rPr>
        <w:t>,</w:t>
      </w:r>
      <w:r w:rsidRPr="007C625C">
        <w:rPr>
          <w:rFonts w:eastAsia="Times New Roman" w:cs="Times New Roman"/>
          <w:bCs/>
          <w:lang w:eastAsia="et-EE"/>
        </w:rPr>
        <w:t xml:space="preserve"> hinnavahe ja toodangu korrutis vastaval tunnil summeeritakse </w:t>
      </w:r>
      <w:r w:rsidR="00E207DE">
        <w:rPr>
          <w:rFonts w:eastAsia="Times New Roman" w:cs="Times New Roman"/>
          <w:bCs/>
          <w:lang w:eastAsia="et-EE"/>
        </w:rPr>
        <w:t xml:space="preserve">igas </w:t>
      </w:r>
      <w:r w:rsidRPr="007C625C">
        <w:rPr>
          <w:rFonts w:eastAsia="Times New Roman" w:cs="Times New Roman"/>
          <w:bCs/>
          <w:lang w:eastAsia="et-EE"/>
        </w:rPr>
        <w:t>kalendrikuu</w:t>
      </w:r>
      <w:r w:rsidR="00E207DE">
        <w:rPr>
          <w:rFonts w:eastAsia="Times New Roman" w:cs="Times New Roman"/>
          <w:bCs/>
          <w:lang w:eastAsia="et-EE"/>
        </w:rPr>
        <w:t>s</w:t>
      </w:r>
      <w:r w:rsidRPr="007C625C">
        <w:rPr>
          <w:rFonts w:eastAsia="Times New Roman" w:cs="Times New Roman"/>
          <w:bCs/>
          <w:lang w:eastAsia="et-EE"/>
        </w:rPr>
        <w:t xml:space="preserve">. Kalendrikuu eest kuulub tasumisele hinnavahedel põhinevate tasude </w:t>
      </w:r>
      <w:r w:rsidR="00DF7C13" w:rsidRPr="007C625C">
        <w:rPr>
          <w:rFonts w:eastAsia="Times New Roman" w:cs="Times New Roman"/>
          <w:bCs/>
          <w:lang w:eastAsia="et-EE"/>
        </w:rPr>
        <w:t>nõuete ja kohustuste vahe</w:t>
      </w:r>
      <w:r w:rsidRPr="007C625C">
        <w:rPr>
          <w:rFonts w:eastAsia="Times New Roman" w:cs="Times New Roman"/>
          <w:bCs/>
          <w:lang w:eastAsia="et-EE"/>
        </w:rPr>
        <w:t>.</w:t>
      </w:r>
      <w:r w:rsidR="00BF2E70" w:rsidRPr="007C625C">
        <w:rPr>
          <w:rFonts w:eastAsia="Times New Roman" w:cs="Times New Roman"/>
          <w:bCs/>
          <w:lang w:eastAsia="et-EE"/>
        </w:rPr>
        <w:t xml:space="preserve"> </w:t>
      </w:r>
      <w:r w:rsidR="0023067A" w:rsidRPr="007C625C">
        <w:rPr>
          <w:rFonts w:eastAsia="Times New Roman" w:cs="Times New Roman"/>
          <w:bCs/>
          <w:lang w:eastAsia="et-EE"/>
        </w:rPr>
        <w:t xml:space="preserve">Tootjale makstav toetus </w:t>
      </w:r>
      <w:r w:rsidR="006951FB">
        <w:rPr>
          <w:rFonts w:eastAsia="Times New Roman" w:cs="Times New Roman"/>
          <w:bCs/>
          <w:lang w:eastAsia="et-EE"/>
        </w:rPr>
        <w:t xml:space="preserve">või </w:t>
      </w:r>
      <w:r w:rsidR="0023067A" w:rsidRPr="007C625C">
        <w:rPr>
          <w:rFonts w:eastAsia="Times New Roman" w:cs="Times New Roman"/>
          <w:bCs/>
          <w:lang w:eastAsia="et-EE"/>
        </w:rPr>
        <w:t xml:space="preserve">tootja </w:t>
      </w:r>
      <w:r w:rsidR="00E207DE">
        <w:rPr>
          <w:rFonts w:eastAsia="Times New Roman" w:cs="Times New Roman"/>
          <w:bCs/>
          <w:lang w:eastAsia="et-EE"/>
        </w:rPr>
        <w:t>tehtav rahaline makse</w:t>
      </w:r>
      <w:r w:rsidR="0023067A" w:rsidRPr="007C625C">
        <w:rPr>
          <w:rFonts w:eastAsia="Times New Roman" w:cs="Times New Roman"/>
          <w:bCs/>
          <w:lang w:eastAsia="et-EE"/>
        </w:rPr>
        <w:t xml:space="preserve"> vähempakkumise läbiviijale </w:t>
      </w:r>
      <w:r w:rsidR="00FF5C47" w:rsidRPr="007C625C">
        <w:rPr>
          <w:rFonts w:eastAsia="Times New Roman" w:cs="Times New Roman"/>
          <w:bCs/>
          <w:lang w:eastAsia="et-EE"/>
        </w:rPr>
        <w:t xml:space="preserve">möödunud </w:t>
      </w:r>
      <w:r w:rsidR="00AF6669" w:rsidRPr="007C625C">
        <w:rPr>
          <w:rFonts w:eastAsia="Times New Roman" w:cs="Times New Roman"/>
          <w:bCs/>
          <w:lang w:eastAsia="et-EE"/>
        </w:rPr>
        <w:t xml:space="preserve">arvestusperioodi </w:t>
      </w:r>
      <w:r w:rsidR="00E207DE">
        <w:rPr>
          <w:rFonts w:eastAsia="Times New Roman" w:cs="Times New Roman"/>
          <w:bCs/>
          <w:lang w:eastAsia="et-EE"/>
        </w:rPr>
        <w:t>eest</w:t>
      </w:r>
      <w:r w:rsidR="00AF6669" w:rsidRPr="007C625C">
        <w:rPr>
          <w:rFonts w:eastAsia="Times New Roman" w:cs="Times New Roman"/>
          <w:bCs/>
          <w:lang w:eastAsia="et-EE"/>
        </w:rPr>
        <w:t xml:space="preserve"> tuleb</w:t>
      </w:r>
      <w:r w:rsidR="00DE6859" w:rsidRPr="007C625C">
        <w:rPr>
          <w:rFonts w:eastAsia="Times New Roman" w:cs="Times New Roman"/>
          <w:bCs/>
          <w:lang w:eastAsia="et-EE"/>
        </w:rPr>
        <w:t xml:space="preserve"> tasuda</w:t>
      </w:r>
      <w:r w:rsidR="00FF5C47" w:rsidRPr="007C625C">
        <w:rPr>
          <w:rFonts w:eastAsia="Times New Roman" w:cs="Times New Roman"/>
          <w:bCs/>
          <w:lang w:eastAsia="et-EE"/>
        </w:rPr>
        <w:t xml:space="preserve"> arvestusperioodile</w:t>
      </w:r>
      <w:r w:rsidR="00DE6859" w:rsidRPr="007C625C">
        <w:rPr>
          <w:rFonts w:eastAsia="Times New Roman" w:cs="Times New Roman"/>
          <w:bCs/>
          <w:lang w:eastAsia="et-EE"/>
        </w:rPr>
        <w:t xml:space="preserve"> järgneva kalendrikuu </w:t>
      </w:r>
      <w:r w:rsidR="00176003" w:rsidRPr="007C625C">
        <w:rPr>
          <w:rFonts w:eastAsia="Times New Roman" w:cs="Times New Roman"/>
          <w:bCs/>
          <w:lang w:eastAsia="et-EE"/>
        </w:rPr>
        <w:t>21</w:t>
      </w:r>
      <w:r w:rsidR="00EE41FE" w:rsidRPr="007C625C">
        <w:rPr>
          <w:rFonts w:eastAsia="Times New Roman" w:cs="Times New Roman"/>
          <w:bCs/>
          <w:lang w:eastAsia="et-EE"/>
        </w:rPr>
        <w:t>.</w:t>
      </w:r>
      <w:r w:rsidR="00DE6859" w:rsidRPr="007C625C">
        <w:rPr>
          <w:rFonts w:eastAsia="Times New Roman" w:cs="Times New Roman"/>
          <w:bCs/>
          <w:lang w:eastAsia="et-EE"/>
        </w:rPr>
        <w:t xml:space="preserve"> kuupäevaks.</w:t>
      </w:r>
    </w:p>
    <w:p w14:paraId="3ED81F61" w14:textId="77777777" w:rsidR="00794553" w:rsidRPr="007C625C" w:rsidRDefault="00794553" w:rsidP="00606127">
      <w:pPr>
        <w:spacing w:after="0"/>
        <w:rPr>
          <w:rFonts w:cs="Times New Roman"/>
          <w:color w:val="202020"/>
          <w:shd w:val="clear" w:color="auto" w:fill="FFFFFF"/>
        </w:rPr>
      </w:pPr>
    </w:p>
    <w:p w14:paraId="53D4FD9E" w14:textId="1E4339AE" w:rsidR="007B595C" w:rsidRPr="007C625C" w:rsidRDefault="001F4EB4" w:rsidP="00606127">
      <w:pPr>
        <w:spacing w:after="0"/>
        <w:rPr>
          <w:rFonts w:eastAsia="Times New Roman" w:cs="Times New Roman"/>
          <w:bCs/>
          <w:lang w:eastAsia="et-EE"/>
        </w:rPr>
      </w:pPr>
      <w:r w:rsidRPr="007C625C">
        <w:rPr>
          <w:rFonts w:eastAsia="Times New Roman" w:cs="Times New Roman"/>
          <w:bCs/>
          <w:lang w:eastAsia="et-EE"/>
        </w:rPr>
        <w:t>(</w:t>
      </w:r>
      <w:r w:rsidR="00F226EC" w:rsidRPr="007C625C">
        <w:rPr>
          <w:rFonts w:eastAsia="Times New Roman" w:cs="Times New Roman"/>
          <w:bCs/>
          <w:lang w:eastAsia="et-EE"/>
        </w:rPr>
        <w:t>9</w:t>
      </w:r>
      <w:r w:rsidRPr="007C625C">
        <w:rPr>
          <w:rFonts w:eastAsia="Times New Roman" w:cs="Times New Roman"/>
          <w:bCs/>
          <w:lang w:eastAsia="et-EE"/>
        </w:rPr>
        <w:t xml:space="preserve">) </w:t>
      </w:r>
      <w:r w:rsidR="00EB3BA4" w:rsidRPr="007C625C">
        <w:rPr>
          <w:rFonts w:eastAsia="Times New Roman" w:cs="Times New Roman"/>
          <w:bCs/>
          <w:lang w:eastAsia="et-EE"/>
        </w:rPr>
        <w:t>Toetuse ja r</w:t>
      </w:r>
      <w:r w:rsidR="00BA088F" w:rsidRPr="007C625C">
        <w:rPr>
          <w:rFonts w:eastAsia="Times New Roman" w:cs="Times New Roman"/>
          <w:bCs/>
          <w:lang w:eastAsia="et-EE"/>
        </w:rPr>
        <w:t>ahaliste arvelduste aluseks oleva</w:t>
      </w:r>
      <w:r w:rsidR="006C263F" w:rsidRPr="007C625C">
        <w:rPr>
          <w:rFonts w:eastAsia="Times New Roman" w:cs="Times New Roman"/>
          <w:bCs/>
          <w:lang w:eastAsia="et-EE"/>
        </w:rPr>
        <w:t>id</w:t>
      </w:r>
      <w:r w:rsidR="00BA088F" w:rsidRPr="007C625C">
        <w:rPr>
          <w:rFonts w:eastAsia="Times New Roman" w:cs="Times New Roman"/>
          <w:bCs/>
          <w:lang w:eastAsia="et-EE"/>
        </w:rPr>
        <w:t xml:space="preserve"> andme</w:t>
      </w:r>
      <w:r w:rsidR="0032277C" w:rsidRPr="007C625C">
        <w:rPr>
          <w:rFonts w:eastAsia="Times New Roman" w:cs="Times New Roman"/>
          <w:bCs/>
          <w:lang w:eastAsia="et-EE"/>
        </w:rPr>
        <w:t xml:space="preserve">id kontrollib ja </w:t>
      </w:r>
      <w:r w:rsidR="00E207DE">
        <w:rPr>
          <w:rFonts w:eastAsia="Times New Roman" w:cs="Times New Roman"/>
          <w:bCs/>
          <w:lang w:eastAsia="et-EE"/>
        </w:rPr>
        <w:t>nende üle</w:t>
      </w:r>
      <w:r w:rsidR="006C263F" w:rsidRPr="007C625C">
        <w:rPr>
          <w:rFonts w:eastAsia="Times New Roman" w:cs="Times New Roman"/>
          <w:bCs/>
          <w:lang w:eastAsia="et-EE"/>
        </w:rPr>
        <w:t xml:space="preserve"> </w:t>
      </w:r>
      <w:r w:rsidR="0032277C" w:rsidRPr="007C625C">
        <w:rPr>
          <w:rFonts w:eastAsia="Times New Roman" w:cs="Times New Roman"/>
          <w:bCs/>
          <w:lang w:eastAsia="et-EE"/>
        </w:rPr>
        <w:t>arvestust peab vähempakkumise läbiviija</w:t>
      </w:r>
      <w:r w:rsidRPr="007C625C">
        <w:rPr>
          <w:rFonts w:eastAsia="Times New Roman" w:cs="Times New Roman"/>
          <w:bCs/>
          <w:lang w:eastAsia="et-EE"/>
        </w:rPr>
        <w:t>. V</w:t>
      </w:r>
      <w:r w:rsidR="006C263F" w:rsidRPr="007C625C">
        <w:rPr>
          <w:rFonts w:eastAsia="Times New Roman" w:cs="Times New Roman"/>
          <w:bCs/>
          <w:lang w:eastAsia="et-EE"/>
        </w:rPr>
        <w:t xml:space="preserve">ähempakkumise läbiviijal on õigus nõuda tootjalt </w:t>
      </w:r>
      <w:r w:rsidRPr="007C625C">
        <w:rPr>
          <w:rFonts w:eastAsia="Times New Roman" w:cs="Times New Roman"/>
          <w:bCs/>
          <w:lang w:eastAsia="et-EE"/>
        </w:rPr>
        <w:t xml:space="preserve">teavet ja andmeid, mis on vajalikud </w:t>
      </w:r>
      <w:r w:rsidR="00EB3BA4" w:rsidRPr="007C625C">
        <w:rPr>
          <w:rFonts w:eastAsia="Times New Roman" w:cs="Times New Roman"/>
          <w:bCs/>
          <w:lang w:eastAsia="et-EE"/>
        </w:rPr>
        <w:t>andmete kontrollimiseks ja arvestuse pidamiseks.</w:t>
      </w:r>
    </w:p>
    <w:bookmarkEnd w:id="98"/>
    <w:p w14:paraId="182ABD46" w14:textId="46E07F62" w:rsidR="00256CCA" w:rsidRPr="007C625C" w:rsidRDefault="00256CCA" w:rsidP="00606127">
      <w:pPr>
        <w:spacing w:after="0"/>
        <w:rPr>
          <w:rFonts w:eastAsia="Times New Roman" w:cs="Times New Roman"/>
          <w:b/>
          <w:lang w:eastAsia="et-EE"/>
        </w:rPr>
      </w:pPr>
    </w:p>
    <w:p w14:paraId="2423C5E3" w14:textId="362C6ED2" w:rsidR="007356C2" w:rsidRPr="007C625C" w:rsidRDefault="007356C2" w:rsidP="00606127">
      <w:pPr>
        <w:spacing w:after="0"/>
        <w:rPr>
          <w:rFonts w:eastAsia="Times New Roman" w:cs="Times New Roman"/>
          <w:bCs/>
          <w:lang w:eastAsia="et-EE"/>
        </w:rPr>
      </w:pPr>
      <w:r w:rsidRPr="007C625C">
        <w:rPr>
          <w:rFonts w:eastAsia="Times New Roman" w:cs="Times New Roman"/>
          <w:bCs/>
          <w:lang w:eastAsia="et-EE"/>
        </w:rPr>
        <w:t>(</w:t>
      </w:r>
      <w:r w:rsidR="00FD4B9A" w:rsidRPr="007C625C">
        <w:rPr>
          <w:rFonts w:eastAsia="Times New Roman" w:cs="Times New Roman"/>
          <w:bCs/>
          <w:lang w:eastAsia="et-EE"/>
        </w:rPr>
        <w:t>1</w:t>
      </w:r>
      <w:r w:rsidR="00F226EC" w:rsidRPr="007C625C">
        <w:rPr>
          <w:rFonts w:eastAsia="Times New Roman" w:cs="Times New Roman"/>
          <w:bCs/>
          <w:lang w:eastAsia="et-EE"/>
        </w:rPr>
        <w:t>0</w:t>
      </w:r>
      <w:r w:rsidRPr="007C625C">
        <w:rPr>
          <w:rFonts w:eastAsia="Times New Roman" w:cs="Times New Roman"/>
          <w:bCs/>
          <w:lang w:eastAsia="et-EE"/>
        </w:rPr>
        <w:t xml:space="preserve">) Kui vähempakkumise tulemusel saavad õiguse toetusele kõik vähempakkumisel osalenud pakkujad, tuleb tõhusa konkurentsi taastamiseks kõrvaldada viimaseks jäänud pakkumus ja järgmise vähempakkumise tingimusi korrigeerida, </w:t>
      </w:r>
      <w:commentRangeStart w:id="99"/>
      <w:del w:id="100" w:author="Katariina Kärsten" w:date="2024-09-19T11:41:00Z">
        <w:r w:rsidRPr="007C625C" w:rsidDel="00BE25AB">
          <w:rPr>
            <w:rFonts w:eastAsia="Times New Roman" w:cs="Times New Roman"/>
            <w:bCs/>
            <w:lang w:eastAsia="et-EE"/>
          </w:rPr>
          <w:delText xml:space="preserve">näiteks </w:delText>
        </w:r>
      </w:del>
      <w:commentRangeEnd w:id="99"/>
      <w:r w:rsidR="00BE25AB">
        <w:rPr>
          <w:rStyle w:val="Kommentaariviide"/>
          <w:rFonts w:asciiTheme="minorHAnsi" w:hAnsiTheme="minorHAnsi"/>
        </w:rPr>
        <w:commentReference w:id="99"/>
      </w:r>
      <w:ins w:id="101" w:author="Katariina Kärsten" w:date="2024-09-19T11:41:00Z">
        <w:r w:rsidR="00BE25AB">
          <w:rPr>
            <w:rFonts w:eastAsia="Times New Roman" w:cs="Times New Roman"/>
            <w:bCs/>
            <w:lang w:eastAsia="et-EE"/>
          </w:rPr>
          <w:t>sealhulgas</w:t>
        </w:r>
        <w:r w:rsidR="00BE25AB" w:rsidRPr="007C625C">
          <w:rPr>
            <w:rFonts w:eastAsia="Times New Roman" w:cs="Times New Roman"/>
            <w:bCs/>
            <w:lang w:eastAsia="et-EE"/>
          </w:rPr>
          <w:t xml:space="preserve"> </w:t>
        </w:r>
      </w:ins>
      <w:r w:rsidRPr="007C625C">
        <w:rPr>
          <w:rFonts w:eastAsia="Times New Roman" w:cs="Times New Roman"/>
          <w:bCs/>
          <w:lang w:eastAsia="et-EE"/>
        </w:rPr>
        <w:t>vähendades toetatava elektrienergia maksimaalset kogust või toetuse ülemmäära.</w:t>
      </w:r>
    </w:p>
    <w:p w14:paraId="31555AD6" w14:textId="77777777" w:rsidR="007C19C3" w:rsidRPr="007C625C" w:rsidRDefault="007C19C3" w:rsidP="00606127">
      <w:pPr>
        <w:spacing w:after="0"/>
        <w:rPr>
          <w:rFonts w:eastAsia="Times New Roman" w:cs="Times New Roman"/>
          <w:bCs/>
          <w:lang w:eastAsia="et-EE"/>
        </w:rPr>
      </w:pPr>
    </w:p>
    <w:p w14:paraId="27DB5DE7" w14:textId="1ABB92A1" w:rsidR="00F226EC" w:rsidRDefault="007356C2" w:rsidP="00606127">
      <w:pPr>
        <w:spacing w:after="0"/>
        <w:rPr>
          <w:rFonts w:eastAsia="Times New Roman" w:cs="Times New Roman"/>
          <w:bCs/>
          <w:lang w:eastAsia="et-EE"/>
        </w:rPr>
      </w:pPr>
      <w:r w:rsidRPr="007C625C">
        <w:rPr>
          <w:rFonts w:eastAsia="Times New Roman" w:cs="Times New Roman"/>
          <w:bCs/>
          <w:lang w:eastAsia="et-EE"/>
        </w:rPr>
        <w:t>(1</w:t>
      </w:r>
      <w:r w:rsidR="00F226EC" w:rsidRPr="007C625C">
        <w:rPr>
          <w:rFonts w:eastAsia="Times New Roman" w:cs="Times New Roman"/>
          <w:bCs/>
          <w:lang w:eastAsia="et-EE"/>
        </w:rPr>
        <w:t>1</w:t>
      </w:r>
      <w:r w:rsidRPr="007C625C">
        <w:rPr>
          <w:rFonts w:eastAsia="Times New Roman" w:cs="Times New Roman"/>
          <w:bCs/>
          <w:lang w:eastAsia="et-EE"/>
        </w:rPr>
        <w:t xml:space="preserve">) </w:t>
      </w:r>
      <w:r w:rsidR="00FD4B9A" w:rsidRPr="007C625C">
        <w:rPr>
          <w:rFonts w:eastAsia="Times New Roman" w:cs="Times New Roman"/>
          <w:bCs/>
          <w:lang w:eastAsia="et-EE"/>
        </w:rPr>
        <w:t xml:space="preserve">Käesoleva seaduse § </w:t>
      </w:r>
      <w:r w:rsidRPr="007C625C">
        <w:rPr>
          <w:rFonts w:eastAsia="Times New Roman" w:cs="Times New Roman"/>
          <w:bCs/>
          <w:lang w:eastAsia="et-EE"/>
        </w:rPr>
        <w:t>59</w:t>
      </w:r>
      <w:r w:rsidRPr="007C625C">
        <w:rPr>
          <w:rFonts w:eastAsia="Times New Roman" w:cs="Times New Roman"/>
          <w:bCs/>
          <w:vertAlign w:val="superscript"/>
          <w:lang w:eastAsia="et-EE"/>
        </w:rPr>
        <w:t>4</w:t>
      </w:r>
      <w:r w:rsidRPr="007C625C">
        <w:rPr>
          <w:rFonts w:eastAsia="Times New Roman" w:cs="Times New Roman"/>
          <w:bCs/>
          <w:lang w:eastAsia="et-EE"/>
        </w:rPr>
        <w:t xml:space="preserve"> lõikes </w:t>
      </w:r>
      <w:r w:rsidR="00692E4B" w:rsidRPr="007C625C">
        <w:rPr>
          <w:rFonts w:eastAsia="Times New Roman" w:cs="Times New Roman"/>
          <w:bCs/>
          <w:lang w:eastAsia="et-EE"/>
        </w:rPr>
        <w:t xml:space="preserve">11 </w:t>
      </w:r>
      <w:r w:rsidRPr="007C625C">
        <w:rPr>
          <w:rFonts w:eastAsia="Times New Roman" w:cs="Times New Roman"/>
          <w:bCs/>
          <w:lang w:eastAsia="et-EE"/>
        </w:rPr>
        <w:t xml:space="preserve">nimetatud korralduses märgitud aastase </w:t>
      </w:r>
      <w:r w:rsidR="00692E4B" w:rsidRPr="007C625C">
        <w:rPr>
          <w:rFonts w:eastAsia="Times New Roman" w:cs="Times New Roman"/>
          <w:bCs/>
          <w:lang w:eastAsia="et-EE"/>
        </w:rPr>
        <w:t>toet</w:t>
      </w:r>
      <w:r w:rsidR="00E207DE">
        <w:rPr>
          <w:rFonts w:eastAsia="Times New Roman" w:cs="Times New Roman"/>
          <w:bCs/>
          <w:lang w:eastAsia="et-EE"/>
        </w:rPr>
        <w:t>atava</w:t>
      </w:r>
      <w:r w:rsidR="00692E4B" w:rsidRPr="007C625C">
        <w:rPr>
          <w:rFonts w:eastAsia="Times New Roman" w:cs="Times New Roman"/>
          <w:bCs/>
          <w:lang w:eastAsia="et-EE"/>
        </w:rPr>
        <w:t xml:space="preserve"> elektrienergia koguse arvestus algab 1. oktoobrist ja lõpeb järgmise kalendriaasta 30.</w:t>
      </w:r>
      <w:r w:rsidR="00045528">
        <w:rPr>
          <w:rFonts w:eastAsia="Times New Roman" w:cs="Times New Roman"/>
          <w:bCs/>
          <w:lang w:eastAsia="et-EE"/>
        </w:rPr>
        <w:t> </w:t>
      </w:r>
      <w:r w:rsidR="00692E4B" w:rsidRPr="007C625C">
        <w:rPr>
          <w:rFonts w:eastAsia="Times New Roman" w:cs="Times New Roman"/>
          <w:bCs/>
          <w:lang w:eastAsia="et-EE"/>
        </w:rPr>
        <w:t>septembril. Toet</w:t>
      </w:r>
      <w:r w:rsidR="00E207DE">
        <w:rPr>
          <w:rFonts w:eastAsia="Times New Roman" w:cs="Times New Roman"/>
          <w:bCs/>
          <w:lang w:eastAsia="et-EE"/>
        </w:rPr>
        <w:t>atava</w:t>
      </w:r>
      <w:r w:rsidR="00692E4B" w:rsidRPr="007C625C">
        <w:rPr>
          <w:rFonts w:eastAsia="Times New Roman" w:cs="Times New Roman"/>
          <w:bCs/>
          <w:lang w:eastAsia="et-EE"/>
        </w:rPr>
        <w:t xml:space="preserve"> elektrienergia koguse </w:t>
      </w:r>
      <w:r w:rsidR="007E12DC" w:rsidRPr="007C625C">
        <w:rPr>
          <w:rFonts w:eastAsia="Times New Roman" w:cs="Times New Roman"/>
          <w:bCs/>
          <w:lang w:eastAsia="et-EE"/>
        </w:rPr>
        <w:t>arvestusse kuulub üksnes elektrienergia, mille ulatuses on vähempakkumise läbiviija maksnud toetust.</w:t>
      </w:r>
    </w:p>
    <w:p w14:paraId="4B274BD0" w14:textId="77777777" w:rsidR="00B609D5" w:rsidRDefault="00B609D5" w:rsidP="00606127">
      <w:pPr>
        <w:spacing w:after="0"/>
        <w:rPr>
          <w:rFonts w:eastAsia="Times New Roman" w:cs="Times New Roman"/>
          <w:bCs/>
          <w:lang w:eastAsia="et-EE"/>
        </w:rPr>
      </w:pPr>
    </w:p>
    <w:p w14:paraId="5763BB69" w14:textId="1B9B3663" w:rsidR="00B609D5" w:rsidRPr="00E8218B" w:rsidRDefault="00B609D5" w:rsidP="00B609D5">
      <w:pPr>
        <w:spacing w:after="0"/>
        <w:rPr>
          <w:rFonts w:eastAsia="Times New Roman" w:cs="Times New Roman"/>
          <w:bCs/>
          <w:lang w:eastAsia="et-EE"/>
        </w:rPr>
      </w:pPr>
      <w:r w:rsidRPr="00E8218B">
        <w:rPr>
          <w:rFonts w:eastAsia="Times New Roman" w:cs="Times New Roman"/>
          <w:bCs/>
          <w:lang w:eastAsia="et-EE"/>
        </w:rPr>
        <w:t>(</w:t>
      </w:r>
      <w:r>
        <w:rPr>
          <w:rFonts w:eastAsia="Times New Roman" w:cs="Times New Roman"/>
          <w:bCs/>
          <w:lang w:eastAsia="et-EE"/>
        </w:rPr>
        <w:t>1</w:t>
      </w:r>
      <w:r w:rsidRPr="00E8218B">
        <w:rPr>
          <w:rFonts w:eastAsia="Times New Roman" w:cs="Times New Roman"/>
          <w:bCs/>
          <w:lang w:eastAsia="et-EE"/>
        </w:rPr>
        <w:t xml:space="preserve">2) </w:t>
      </w:r>
      <w:bookmarkStart w:id="102" w:name="_Hlk174973645"/>
      <w:r w:rsidRPr="00E8218B">
        <w:rPr>
          <w:rFonts w:eastAsia="Times New Roman" w:cs="Times New Roman"/>
          <w:bCs/>
          <w:lang w:eastAsia="et-EE"/>
        </w:rPr>
        <w:t>Vähempakkumise hindamisel võetakse arvesse:</w:t>
      </w:r>
    </w:p>
    <w:p w14:paraId="281989C8" w14:textId="66790C39" w:rsidR="00B609D5" w:rsidRPr="00E8218B" w:rsidRDefault="00B609D5" w:rsidP="00B609D5">
      <w:pPr>
        <w:spacing w:after="0"/>
        <w:rPr>
          <w:rFonts w:eastAsia="Times New Roman" w:cs="Times New Roman"/>
          <w:bCs/>
          <w:lang w:eastAsia="et-EE"/>
        </w:rPr>
      </w:pPr>
      <w:r w:rsidRPr="00E8218B">
        <w:rPr>
          <w:rFonts w:eastAsia="Times New Roman" w:cs="Times New Roman"/>
          <w:bCs/>
          <w:lang w:eastAsia="et-EE"/>
        </w:rPr>
        <w:t xml:space="preserve">1) </w:t>
      </w:r>
      <w:r w:rsidRPr="00BC6FFD">
        <w:rPr>
          <w:rFonts w:eastAsia="Times New Roman" w:cs="Times New Roman"/>
          <w:bCs/>
          <w:lang w:eastAsia="et-EE"/>
        </w:rPr>
        <w:t>pakkum</w:t>
      </w:r>
      <w:r w:rsidR="002B7A69">
        <w:rPr>
          <w:rFonts w:eastAsia="Times New Roman" w:cs="Times New Roman"/>
          <w:bCs/>
          <w:lang w:eastAsia="et-EE"/>
        </w:rPr>
        <w:t>u</w:t>
      </w:r>
      <w:r w:rsidRPr="00BC6FFD">
        <w:rPr>
          <w:rFonts w:eastAsia="Times New Roman" w:cs="Times New Roman"/>
          <w:bCs/>
          <w:lang w:eastAsia="et-EE"/>
        </w:rPr>
        <w:t>ses esitatud hind</w:t>
      </w:r>
      <w:r>
        <w:rPr>
          <w:rFonts w:eastAsia="Times New Roman" w:cs="Times New Roman"/>
          <w:bCs/>
          <w:lang w:eastAsia="et-EE"/>
        </w:rPr>
        <w:t>a</w:t>
      </w:r>
      <w:r w:rsidRPr="00E8218B">
        <w:rPr>
          <w:rFonts w:eastAsia="Times New Roman" w:cs="Times New Roman"/>
          <w:bCs/>
          <w:lang w:eastAsia="et-EE"/>
        </w:rPr>
        <w:t>;</w:t>
      </w:r>
    </w:p>
    <w:p w14:paraId="76C780F0" w14:textId="77777777" w:rsidR="00B609D5" w:rsidRPr="00E8218B" w:rsidRDefault="00B609D5" w:rsidP="00B609D5">
      <w:pPr>
        <w:spacing w:after="0"/>
        <w:rPr>
          <w:rFonts w:eastAsia="Times New Roman" w:cs="Times New Roman"/>
          <w:bCs/>
          <w:lang w:eastAsia="et-EE"/>
        </w:rPr>
      </w:pPr>
      <w:r w:rsidRPr="00E8218B">
        <w:rPr>
          <w:rFonts w:eastAsia="Times New Roman" w:cs="Times New Roman"/>
          <w:bCs/>
          <w:lang w:eastAsia="et-EE"/>
        </w:rPr>
        <w:t xml:space="preserve">2) </w:t>
      </w:r>
      <w:r>
        <w:rPr>
          <w:rFonts w:eastAsia="Times New Roman" w:cs="Times New Roman"/>
          <w:bCs/>
          <w:lang w:eastAsia="et-EE"/>
        </w:rPr>
        <w:t xml:space="preserve">pakkuja kinnitust, millises mahus ta kohustub tagama </w:t>
      </w:r>
      <w:r w:rsidRPr="00E8218B">
        <w:rPr>
          <w:rFonts w:eastAsia="Times New Roman" w:cs="Times New Roman"/>
          <w:bCs/>
          <w:lang w:eastAsia="et-EE"/>
        </w:rPr>
        <w:t xml:space="preserve">elektrienergia salvestamisest või tarbimiskajast koosneva </w:t>
      </w:r>
      <w:r w:rsidRPr="00027A49">
        <w:rPr>
          <w:rFonts w:eastAsia="Times New Roman" w:cs="Times New Roman"/>
          <w:bCs/>
          <w:lang w:eastAsia="et-EE"/>
        </w:rPr>
        <w:t>tasakaalustamisteenus</w:t>
      </w:r>
      <w:r>
        <w:rPr>
          <w:rFonts w:eastAsia="Times New Roman" w:cs="Times New Roman"/>
          <w:bCs/>
          <w:lang w:eastAsia="et-EE"/>
        </w:rPr>
        <w:t>e</w:t>
      </w:r>
      <w:r w:rsidRPr="00E8218B">
        <w:rPr>
          <w:rFonts w:eastAsia="Times New Roman" w:cs="Times New Roman"/>
          <w:bCs/>
          <w:lang w:eastAsia="et-EE"/>
        </w:rPr>
        <w:t xml:space="preserve"> osutamis</w:t>
      </w:r>
      <w:r>
        <w:rPr>
          <w:rFonts w:eastAsia="Times New Roman" w:cs="Times New Roman"/>
          <w:bCs/>
          <w:lang w:eastAsia="et-EE"/>
        </w:rPr>
        <w:t>t</w:t>
      </w:r>
      <w:r w:rsidRPr="00E8218B">
        <w:rPr>
          <w:rFonts w:eastAsia="Times New Roman" w:cs="Times New Roman"/>
          <w:bCs/>
          <w:lang w:eastAsia="et-EE"/>
        </w:rPr>
        <w:t xml:space="preserve"> põhivõrguettevõtja</w:t>
      </w:r>
      <w:r>
        <w:rPr>
          <w:rFonts w:eastAsia="Times New Roman" w:cs="Times New Roman"/>
          <w:bCs/>
          <w:lang w:eastAsia="et-EE"/>
        </w:rPr>
        <w:t>le.</w:t>
      </w:r>
      <w:bookmarkEnd w:id="102"/>
    </w:p>
    <w:p w14:paraId="34BECD8A" w14:textId="77777777" w:rsidR="00B609D5" w:rsidRPr="007C625C" w:rsidRDefault="00B609D5" w:rsidP="00606127">
      <w:pPr>
        <w:spacing w:after="0"/>
        <w:rPr>
          <w:rFonts w:eastAsia="Times New Roman" w:cs="Times New Roman"/>
          <w:bCs/>
          <w:lang w:eastAsia="et-EE"/>
        </w:rPr>
      </w:pPr>
    </w:p>
    <w:p w14:paraId="58ABFC13" w14:textId="3C6CFE39" w:rsidR="00F226EC" w:rsidRDefault="00B609D5" w:rsidP="00606127">
      <w:pPr>
        <w:spacing w:after="0"/>
        <w:rPr>
          <w:rFonts w:eastAsia="Times New Roman" w:cs="Times New Roman"/>
          <w:bCs/>
          <w:lang w:eastAsia="et-EE"/>
        </w:rPr>
      </w:pPr>
      <w:bookmarkStart w:id="103" w:name="_Hlk174971952"/>
      <w:r w:rsidRPr="00E8218B">
        <w:rPr>
          <w:rFonts w:eastAsia="Times New Roman" w:cs="Times New Roman"/>
          <w:bCs/>
          <w:lang w:eastAsia="et-EE"/>
        </w:rPr>
        <w:t>(</w:t>
      </w:r>
      <w:r>
        <w:rPr>
          <w:rFonts w:eastAsia="Times New Roman" w:cs="Times New Roman"/>
          <w:bCs/>
          <w:lang w:eastAsia="et-EE"/>
        </w:rPr>
        <w:t>1</w:t>
      </w:r>
      <w:r w:rsidRPr="00E8218B">
        <w:rPr>
          <w:rFonts w:eastAsia="Times New Roman" w:cs="Times New Roman"/>
          <w:bCs/>
          <w:lang w:eastAsia="et-EE"/>
        </w:rPr>
        <w:t xml:space="preserve">3) </w:t>
      </w:r>
      <w:r>
        <w:rPr>
          <w:rFonts w:eastAsia="Times New Roman" w:cs="Times New Roman"/>
          <w:bCs/>
          <w:lang w:eastAsia="et-EE"/>
        </w:rPr>
        <w:t>Käesoleva paragrahvi l</w:t>
      </w:r>
      <w:r w:rsidRPr="00E8218B">
        <w:rPr>
          <w:rFonts w:eastAsia="Times New Roman" w:cs="Times New Roman"/>
          <w:bCs/>
          <w:lang w:eastAsia="et-EE"/>
        </w:rPr>
        <w:t xml:space="preserve">õike </w:t>
      </w:r>
      <w:r>
        <w:rPr>
          <w:rFonts w:eastAsia="Times New Roman" w:cs="Times New Roman"/>
          <w:bCs/>
          <w:lang w:eastAsia="et-EE"/>
        </w:rPr>
        <w:t>1</w:t>
      </w:r>
      <w:r w:rsidRPr="00E8218B">
        <w:rPr>
          <w:rFonts w:eastAsia="Times New Roman" w:cs="Times New Roman"/>
          <w:bCs/>
          <w:lang w:eastAsia="et-EE"/>
        </w:rPr>
        <w:t xml:space="preserve">2 punktis 2 nimetatud tasakaalustamisteenuse </w:t>
      </w:r>
      <w:r>
        <w:rPr>
          <w:rFonts w:eastAsia="Times New Roman" w:cs="Times New Roman"/>
          <w:bCs/>
          <w:lang w:eastAsia="et-EE"/>
        </w:rPr>
        <w:t>pakkum</w:t>
      </w:r>
      <w:r w:rsidR="002B7A69">
        <w:rPr>
          <w:rFonts w:eastAsia="Times New Roman" w:cs="Times New Roman"/>
          <w:bCs/>
          <w:lang w:eastAsia="et-EE"/>
        </w:rPr>
        <w:t>us</w:t>
      </w:r>
      <w:r>
        <w:rPr>
          <w:rFonts w:eastAsia="Times New Roman" w:cs="Times New Roman"/>
          <w:bCs/>
          <w:lang w:eastAsia="et-EE"/>
        </w:rPr>
        <w:t>e</w:t>
      </w:r>
      <w:r w:rsidR="00803733">
        <w:rPr>
          <w:rFonts w:eastAsia="Times New Roman" w:cs="Times New Roman"/>
          <w:bCs/>
          <w:lang w:eastAsia="et-EE"/>
        </w:rPr>
        <w:t>na</w:t>
      </w:r>
      <w:r>
        <w:rPr>
          <w:rFonts w:eastAsia="Times New Roman" w:cs="Times New Roman"/>
          <w:bCs/>
          <w:lang w:eastAsia="et-EE"/>
        </w:rPr>
        <w:t xml:space="preserve"> </w:t>
      </w:r>
      <w:r w:rsidRPr="00E8218B">
        <w:rPr>
          <w:rFonts w:eastAsia="Times New Roman" w:cs="Times New Roman"/>
          <w:bCs/>
          <w:lang w:eastAsia="et-EE"/>
        </w:rPr>
        <w:t>võetakse arvesse</w:t>
      </w:r>
      <w:r w:rsidR="00803733">
        <w:rPr>
          <w:rFonts w:eastAsia="Times New Roman" w:cs="Times New Roman"/>
          <w:bCs/>
          <w:lang w:eastAsia="et-EE"/>
        </w:rPr>
        <w:t xml:space="preserve"> üksnes</w:t>
      </w:r>
      <w:r w:rsidRPr="00E8218B">
        <w:rPr>
          <w:rFonts w:eastAsia="Times New Roman" w:cs="Times New Roman"/>
          <w:bCs/>
          <w:lang w:eastAsia="et-EE"/>
        </w:rPr>
        <w:t xml:space="preserve"> pakkum</w:t>
      </w:r>
      <w:r w:rsidR="002B7A69">
        <w:rPr>
          <w:rFonts w:eastAsia="Times New Roman" w:cs="Times New Roman"/>
          <w:bCs/>
          <w:lang w:eastAsia="et-EE"/>
        </w:rPr>
        <w:t>u</w:t>
      </w:r>
      <w:r w:rsidRPr="00E8218B">
        <w:rPr>
          <w:rFonts w:eastAsia="Times New Roman" w:cs="Times New Roman"/>
          <w:bCs/>
          <w:lang w:eastAsia="et-EE"/>
        </w:rPr>
        <w:t xml:space="preserve">st, </w:t>
      </w:r>
      <w:bookmarkStart w:id="104" w:name="_Hlk174974006"/>
      <w:r w:rsidRPr="00E8218B">
        <w:rPr>
          <w:rFonts w:eastAsia="Times New Roman" w:cs="Times New Roman"/>
          <w:bCs/>
          <w:lang w:eastAsia="et-EE"/>
        </w:rPr>
        <w:t>mille tasakaalustamis</w:t>
      </w:r>
      <w:r>
        <w:rPr>
          <w:rFonts w:eastAsia="Times New Roman" w:cs="Times New Roman"/>
          <w:bCs/>
          <w:lang w:eastAsia="et-EE"/>
        </w:rPr>
        <w:t>teenuse</w:t>
      </w:r>
      <w:r w:rsidRPr="00E8218B">
        <w:rPr>
          <w:rFonts w:eastAsia="Times New Roman" w:cs="Times New Roman"/>
          <w:bCs/>
          <w:lang w:eastAsia="et-EE"/>
        </w:rPr>
        <w:t xml:space="preserve"> </w:t>
      </w:r>
      <w:r>
        <w:rPr>
          <w:rFonts w:eastAsia="Times New Roman" w:cs="Times New Roman"/>
          <w:bCs/>
          <w:lang w:eastAsia="et-EE"/>
        </w:rPr>
        <w:t>kogus</w:t>
      </w:r>
      <w:r w:rsidRPr="00E8218B">
        <w:rPr>
          <w:rFonts w:eastAsia="Times New Roman" w:cs="Times New Roman"/>
          <w:bCs/>
          <w:lang w:eastAsia="et-EE"/>
        </w:rPr>
        <w:t xml:space="preserve"> kauplemisperioodi kohta on vähemalt 20 MW</w:t>
      </w:r>
      <w:r>
        <w:rPr>
          <w:rFonts w:eastAsia="Times New Roman" w:cs="Times New Roman"/>
          <w:bCs/>
          <w:lang w:eastAsia="et-EE"/>
        </w:rPr>
        <w:t xml:space="preserve"> ja võimekus </w:t>
      </w:r>
      <w:r w:rsidR="00803733">
        <w:rPr>
          <w:rFonts w:eastAsia="Times New Roman" w:cs="Times New Roman"/>
          <w:bCs/>
          <w:lang w:eastAsia="et-EE"/>
        </w:rPr>
        <w:t xml:space="preserve">vähemalt </w:t>
      </w:r>
      <w:r>
        <w:rPr>
          <w:rFonts w:eastAsia="Times New Roman" w:cs="Times New Roman"/>
          <w:bCs/>
          <w:lang w:eastAsia="et-EE"/>
        </w:rPr>
        <w:t>1 tund järjest tasakaalustamisteenust selles koguses osutada.</w:t>
      </w:r>
      <w:bookmarkEnd w:id="104"/>
    </w:p>
    <w:bookmarkEnd w:id="103"/>
    <w:p w14:paraId="5C5C85F6" w14:textId="77777777" w:rsidR="0037564B" w:rsidRDefault="0037564B" w:rsidP="00606127">
      <w:pPr>
        <w:spacing w:after="0"/>
        <w:rPr>
          <w:rFonts w:eastAsia="Times New Roman" w:cs="Times New Roman"/>
          <w:bCs/>
          <w:lang w:eastAsia="et-EE"/>
        </w:rPr>
      </w:pPr>
    </w:p>
    <w:p w14:paraId="20BE415F" w14:textId="42912C01" w:rsidR="0037564B" w:rsidRDefault="0037564B" w:rsidP="00606127">
      <w:pPr>
        <w:spacing w:after="0"/>
        <w:rPr>
          <w:rFonts w:eastAsia="Times New Roman" w:cs="Times New Roman"/>
          <w:bCs/>
          <w:lang w:eastAsia="et-EE"/>
        </w:rPr>
      </w:pPr>
      <w:r>
        <w:rPr>
          <w:rFonts w:eastAsia="Times New Roman" w:cs="Times New Roman"/>
          <w:bCs/>
          <w:lang w:eastAsia="et-EE"/>
        </w:rPr>
        <w:t xml:space="preserve">(14) </w:t>
      </w:r>
      <w:r w:rsidRPr="00E8218B">
        <w:rPr>
          <w:rFonts w:eastAsia="Times New Roman" w:cs="Times New Roman"/>
          <w:bCs/>
          <w:lang w:eastAsia="et-EE"/>
        </w:rPr>
        <w:t>Vähempakkumise lõpphindest moodustab kuni</w:t>
      </w:r>
      <w:r>
        <w:rPr>
          <w:rFonts w:eastAsia="Times New Roman" w:cs="Times New Roman"/>
          <w:bCs/>
          <w:lang w:eastAsia="et-EE"/>
        </w:rPr>
        <w:t xml:space="preserve"> </w:t>
      </w:r>
      <w:r w:rsidRPr="00E8218B">
        <w:rPr>
          <w:rFonts w:eastAsia="Times New Roman" w:cs="Times New Roman"/>
          <w:bCs/>
          <w:lang w:eastAsia="et-EE"/>
        </w:rPr>
        <w:t xml:space="preserve">95% </w:t>
      </w:r>
      <w:r>
        <w:rPr>
          <w:rFonts w:eastAsia="Times New Roman" w:cs="Times New Roman"/>
          <w:bCs/>
          <w:lang w:eastAsia="et-EE"/>
        </w:rPr>
        <w:t xml:space="preserve">käesoleva paragrahvi </w:t>
      </w:r>
      <w:r w:rsidRPr="00E8218B">
        <w:rPr>
          <w:rFonts w:eastAsia="Times New Roman" w:cs="Times New Roman"/>
          <w:bCs/>
          <w:lang w:eastAsia="et-EE"/>
        </w:rPr>
        <w:t xml:space="preserve">lõike </w:t>
      </w:r>
      <w:r w:rsidR="00EA2ED8">
        <w:rPr>
          <w:rFonts w:eastAsia="Times New Roman" w:cs="Times New Roman"/>
          <w:bCs/>
          <w:lang w:eastAsia="et-EE"/>
        </w:rPr>
        <w:t>1</w:t>
      </w:r>
      <w:r w:rsidRPr="00E8218B">
        <w:rPr>
          <w:rFonts w:eastAsia="Times New Roman" w:cs="Times New Roman"/>
          <w:bCs/>
          <w:lang w:eastAsia="et-EE"/>
        </w:rPr>
        <w:t xml:space="preserve">2 punktis 1 pakutud </w:t>
      </w:r>
      <w:r>
        <w:rPr>
          <w:rFonts w:eastAsia="Times New Roman" w:cs="Times New Roman"/>
          <w:bCs/>
          <w:lang w:eastAsia="et-EE"/>
        </w:rPr>
        <w:t>hind</w:t>
      </w:r>
      <w:r w:rsidRPr="00E8218B">
        <w:rPr>
          <w:rFonts w:eastAsia="Times New Roman" w:cs="Times New Roman"/>
          <w:bCs/>
          <w:lang w:eastAsia="et-EE"/>
        </w:rPr>
        <w:t xml:space="preserve"> ja kuni 5% lõike </w:t>
      </w:r>
      <w:r w:rsidR="00EA2ED8">
        <w:rPr>
          <w:rFonts w:eastAsia="Times New Roman" w:cs="Times New Roman"/>
          <w:bCs/>
          <w:lang w:eastAsia="et-EE"/>
        </w:rPr>
        <w:t>1</w:t>
      </w:r>
      <w:r w:rsidRPr="00E8218B">
        <w:rPr>
          <w:rFonts w:eastAsia="Times New Roman" w:cs="Times New Roman"/>
          <w:bCs/>
          <w:lang w:eastAsia="et-EE"/>
        </w:rPr>
        <w:t>2 punktis 2 nimetatud tasakaalustamisteenuse osutamise maht.</w:t>
      </w:r>
    </w:p>
    <w:p w14:paraId="533C1F11" w14:textId="77777777" w:rsidR="00B609D5" w:rsidRDefault="00B609D5" w:rsidP="00606127">
      <w:pPr>
        <w:spacing w:after="0"/>
        <w:rPr>
          <w:rFonts w:eastAsia="Times New Roman" w:cs="Times New Roman"/>
          <w:bCs/>
          <w:lang w:eastAsia="et-EE"/>
        </w:rPr>
      </w:pPr>
    </w:p>
    <w:p w14:paraId="2754FA0B" w14:textId="3C1A2735" w:rsidR="00B609D5" w:rsidRDefault="00B609D5" w:rsidP="00B609D5">
      <w:pPr>
        <w:spacing w:after="0"/>
        <w:rPr>
          <w:rFonts w:eastAsia="Times New Roman" w:cs="Times New Roman"/>
          <w:bCs/>
          <w:lang w:eastAsia="et-EE"/>
        </w:rPr>
      </w:pPr>
      <w:r w:rsidRPr="00E8218B">
        <w:rPr>
          <w:rFonts w:eastAsia="Times New Roman" w:cs="Times New Roman"/>
          <w:bCs/>
          <w:lang w:eastAsia="et-EE"/>
        </w:rPr>
        <w:t>(</w:t>
      </w:r>
      <w:r w:rsidR="005953C7">
        <w:rPr>
          <w:rFonts w:eastAsia="Times New Roman" w:cs="Times New Roman"/>
          <w:bCs/>
          <w:lang w:eastAsia="et-EE"/>
        </w:rPr>
        <w:t>1</w:t>
      </w:r>
      <w:r w:rsidR="0037564B">
        <w:rPr>
          <w:rFonts w:eastAsia="Times New Roman" w:cs="Times New Roman"/>
          <w:bCs/>
          <w:lang w:eastAsia="et-EE"/>
        </w:rPr>
        <w:t>5</w:t>
      </w:r>
      <w:r w:rsidRPr="00E8218B">
        <w:rPr>
          <w:rFonts w:eastAsia="Times New Roman" w:cs="Times New Roman"/>
          <w:bCs/>
          <w:lang w:eastAsia="et-EE"/>
        </w:rPr>
        <w:t xml:space="preserve">) </w:t>
      </w:r>
      <w:r>
        <w:rPr>
          <w:rFonts w:eastAsia="Times New Roman" w:cs="Times New Roman"/>
          <w:bCs/>
          <w:lang w:eastAsia="et-EE"/>
        </w:rPr>
        <w:t>Käesoleva paragrahvi</w:t>
      </w:r>
      <w:r w:rsidRPr="00E8218B">
        <w:rPr>
          <w:rFonts w:eastAsia="Times New Roman" w:cs="Times New Roman"/>
          <w:bCs/>
          <w:lang w:eastAsia="et-EE"/>
        </w:rPr>
        <w:t xml:space="preserve"> lõike </w:t>
      </w:r>
      <w:r>
        <w:rPr>
          <w:rFonts w:eastAsia="Times New Roman" w:cs="Times New Roman"/>
          <w:bCs/>
          <w:lang w:eastAsia="et-EE"/>
        </w:rPr>
        <w:t>1</w:t>
      </w:r>
      <w:r w:rsidRPr="00E8218B">
        <w:rPr>
          <w:rFonts w:eastAsia="Times New Roman" w:cs="Times New Roman"/>
          <w:bCs/>
          <w:lang w:eastAsia="et-EE"/>
        </w:rPr>
        <w:t>2 punktis 2 nimetatud tasakaalustamisteenus</w:t>
      </w:r>
      <w:r>
        <w:rPr>
          <w:rFonts w:eastAsia="Times New Roman" w:cs="Times New Roman"/>
          <w:bCs/>
          <w:lang w:eastAsia="et-EE"/>
        </w:rPr>
        <w:t xml:space="preserve">e </w:t>
      </w:r>
      <w:r w:rsidRPr="00E8218B">
        <w:rPr>
          <w:rFonts w:eastAsia="Times New Roman" w:cs="Times New Roman"/>
          <w:bCs/>
          <w:lang w:eastAsia="et-EE"/>
        </w:rPr>
        <w:t>osutamise</w:t>
      </w:r>
      <w:r>
        <w:rPr>
          <w:rFonts w:eastAsia="Times New Roman" w:cs="Times New Roman"/>
          <w:bCs/>
          <w:lang w:eastAsia="et-EE"/>
        </w:rPr>
        <w:t>l peavad olema täidetud järgmised nõuded:</w:t>
      </w:r>
    </w:p>
    <w:p w14:paraId="02092F26" w14:textId="77777777" w:rsidR="00B609D5" w:rsidRDefault="00B609D5" w:rsidP="00B609D5">
      <w:pPr>
        <w:spacing w:after="0"/>
        <w:rPr>
          <w:rFonts w:eastAsia="Times New Roman" w:cs="Times New Roman"/>
          <w:bCs/>
          <w:lang w:eastAsia="et-EE"/>
        </w:rPr>
      </w:pPr>
      <w:r>
        <w:rPr>
          <w:rFonts w:eastAsia="Times New Roman" w:cs="Times New Roman"/>
          <w:bCs/>
          <w:lang w:eastAsia="et-EE"/>
        </w:rPr>
        <w:t>1) tasakaalustamisteenuse osutamise</w:t>
      </w:r>
      <w:r w:rsidRPr="00E8218B">
        <w:rPr>
          <w:rFonts w:eastAsia="Times New Roman" w:cs="Times New Roman"/>
          <w:bCs/>
          <w:lang w:eastAsia="et-EE"/>
        </w:rPr>
        <w:t xml:space="preserve"> aeg on </w:t>
      </w:r>
      <w:r>
        <w:rPr>
          <w:rFonts w:eastAsia="Times New Roman" w:cs="Times New Roman"/>
          <w:bCs/>
          <w:lang w:eastAsia="et-EE"/>
        </w:rPr>
        <w:t>vähemalt</w:t>
      </w:r>
      <w:r w:rsidRPr="00E8218B">
        <w:rPr>
          <w:rFonts w:eastAsia="Times New Roman" w:cs="Times New Roman"/>
          <w:bCs/>
          <w:lang w:eastAsia="et-EE"/>
        </w:rPr>
        <w:t xml:space="preserve"> </w:t>
      </w:r>
      <w:r>
        <w:rPr>
          <w:rFonts w:eastAsia="Times New Roman" w:cs="Times New Roman"/>
          <w:bCs/>
          <w:lang w:eastAsia="et-EE"/>
        </w:rPr>
        <w:t>kümme</w:t>
      </w:r>
      <w:r w:rsidRPr="00E8218B">
        <w:rPr>
          <w:rFonts w:eastAsia="Times New Roman" w:cs="Times New Roman"/>
          <w:bCs/>
          <w:lang w:eastAsia="et-EE"/>
        </w:rPr>
        <w:t xml:space="preserve"> aastat</w:t>
      </w:r>
      <w:r>
        <w:rPr>
          <w:rFonts w:eastAsia="Times New Roman" w:cs="Times New Roman"/>
          <w:bCs/>
          <w:lang w:eastAsia="et-EE"/>
        </w:rPr>
        <w:t>;</w:t>
      </w:r>
    </w:p>
    <w:p w14:paraId="35626C4B" w14:textId="77777777" w:rsidR="00B609D5" w:rsidRDefault="00B609D5" w:rsidP="00B609D5">
      <w:pPr>
        <w:spacing w:after="0"/>
        <w:rPr>
          <w:rFonts w:eastAsia="Times New Roman" w:cs="Times New Roman"/>
          <w:bCs/>
          <w:lang w:eastAsia="et-EE"/>
        </w:rPr>
      </w:pPr>
      <w:r>
        <w:rPr>
          <w:rFonts w:eastAsia="Times New Roman" w:cs="Times New Roman"/>
          <w:bCs/>
          <w:lang w:eastAsia="et-EE"/>
        </w:rPr>
        <w:t>2) tasakaalustamisteenuse pakkumist tohib esmakordselt</w:t>
      </w:r>
      <w:r w:rsidRPr="00E8218B">
        <w:rPr>
          <w:rFonts w:eastAsia="Times New Roman" w:cs="Times New Roman"/>
          <w:bCs/>
          <w:lang w:eastAsia="et-EE"/>
        </w:rPr>
        <w:t xml:space="preserve"> alustada hiljemalt vähempakkumise võitnud tootmisseadmega võrku antava elektritootmise alustamisest, kuid mitte varem kui </w:t>
      </w:r>
      <w:r>
        <w:rPr>
          <w:rFonts w:eastAsia="Times New Roman" w:cs="Times New Roman"/>
          <w:bCs/>
          <w:lang w:eastAsia="et-EE"/>
        </w:rPr>
        <w:t xml:space="preserve">üks </w:t>
      </w:r>
      <w:r w:rsidRPr="00E8218B">
        <w:rPr>
          <w:rFonts w:eastAsia="Times New Roman" w:cs="Times New Roman"/>
          <w:bCs/>
          <w:lang w:eastAsia="et-EE"/>
        </w:rPr>
        <w:t>aasta enne seda</w:t>
      </w:r>
      <w:r>
        <w:rPr>
          <w:rFonts w:eastAsia="Times New Roman" w:cs="Times New Roman"/>
          <w:bCs/>
          <w:lang w:eastAsia="et-EE"/>
        </w:rPr>
        <w:t>;</w:t>
      </w:r>
    </w:p>
    <w:p w14:paraId="1BE14886" w14:textId="4F8372C2" w:rsidR="00B609D5" w:rsidRDefault="00B609D5" w:rsidP="00B609D5">
      <w:pPr>
        <w:spacing w:after="0"/>
        <w:rPr>
          <w:rFonts w:eastAsia="Times New Roman" w:cs="Times New Roman"/>
          <w:bCs/>
          <w:lang w:eastAsia="et-EE"/>
        </w:rPr>
      </w:pPr>
      <w:r>
        <w:rPr>
          <w:rFonts w:eastAsia="Times New Roman" w:cs="Times New Roman"/>
          <w:bCs/>
          <w:lang w:eastAsia="et-EE"/>
        </w:rPr>
        <w:t xml:space="preserve">3) </w:t>
      </w:r>
      <w:r w:rsidRPr="00E8218B">
        <w:rPr>
          <w:rFonts w:eastAsia="Times New Roman" w:cs="Times New Roman"/>
          <w:bCs/>
          <w:lang w:eastAsia="et-EE"/>
        </w:rPr>
        <w:t xml:space="preserve">tasakaalustamisteenust tuleb pakkuda põhivõrguettevõtja tasakaalustamisvõimsuse hankesse </w:t>
      </w:r>
      <w:r>
        <w:rPr>
          <w:rFonts w:eastAsia="Times New Roman" w:cs="Times New Roman"/>
          <w:bCs/>
          <w:lang w:eastAsia="et-EE"/>
        </w:rPr>
        <w:t>käesoleva paragrahvi</w:t>
      </w:r>
      <w:r w:rsidRPr="00E8218B">
        <w:rPr>
          <w:rFonts w:eastAsia="Times New Roman" w:cs="Times New Roman"/>
          <w:bCs/>
          <w:lang w:eastAsia="et-EE"/>
        </w:rPr>
        <w:t xml:space="preserve"> lõikes </w:t>
      </w:r>
      <w:r w:rsidR="005953C7">
        <w:rPr>
          <w:rFonts w:eastAsia="Times New Roman" w:cs="Times New Roman"/>
          <w:bCs/>
          <w:lang w:eastAsia="et-EE"/>
        </w:rPr>
        <w:t>1</w:t>
      </w:r>
      <w:r w:rsidRPr="00E8218B">
        <w:rPr>
          <w:rFonts w:eastAsia="Times New Roman" w:cs="Times New Roman"/>
          <w:bCs/>
          <w:lang w:eastAsia="et-EE"/>
        </w:rPr>
        <w:t xml:space="preserve">3 nimetatud </w:t>
      </w:r>
      <w:r>
        <w:rPr>
          <w:rFonts w:eastAsia="Times New Roman" w:cs="Times New Roman"/>
          <w:bCs/>
          <w:lang w:eastAsia="et-EE"/>
        </w:rPr>
        <w:t>koguses</w:t>
      </w:r>
      <w:r w:rsidRPr="00E8218B">
        <w:rPr>
          <w:rFonts w:eastAsia="Times New Roman" w:cs="Times New Roman"/>
          <w:bCs/>
          <w:lang w:eastAsia="et-EE"/>
        </w:rPr>
        <w:t xml:space="preserve"> vähemalt ühel kauplemisperioodil päevas</w:t>
      </w:r>
      <w:r>
        <w:rPr>
          <w:rFonts w:eastAsia="Times New Roman" w:cs="Times New Roman"/>
          <w:bCs/>
          <w:lang w:eastAsia="et-EE"/>
        </w:rPr>
        <w:t xml:space="preserve"> ning</w:t>
      </w:r>
      <w:r w:rsidRPr="00E8218B">
        <w:rPr>
          <w:rFonts w:eastAsia="Times New Roman" w:cs="Times New Roman"/>
          <w:bCs/>
          <w:lang w:eastAsia="et-EE"/>
        </w:rPr>
        <w:t xml:space="preserve"> vähemalt 315 päeva aastas</w:t>
      </w:r>
      <w:r>
        <w:rPr>
          <w:rFonts w:eastAsia="Times New Roman" w:cs="Times New Roman"/>
          <w:bCs/>
          <w:lang w:eastAsia="et-EE"/>
        </w:rPr>
        <w:t>.</w:t>
      </w:r>
    </w:p>
    <w:p w14:paraId="781697DC" w14:textId="77777777" w:rsidR="0047336A" w:rsidRDefault="0047336A" w:rsidP="00B609D5">
      <w:pPr>
        <w:spacing w:after="0"/>
        <w:rPr>
          <w:rFonts w:eastAsia="Times New Roman" w:cs="Times New Roman"/>
          <w:bCs/>
          <w:lang w:eastAsia="et-EE"/>
        </w:rPr>
      </w:pPr>
    </w:p>
    <w:p w14:paraId="77C50273" w14:textId="02A12CBC" w:rsidR="0047336A" w:rsidRDefault="0047336A" w:rsidP="0047336A">
      <w:pPr>
        <w:spacing w:after="0"/>
        <w:rPr>
          <w:rFonts w:eastAsia="Times New Roman" w:cs="Times New Roman"/>
          <w:bCs/>
          <w:lang w:eastAsia="et-EE"/>
        </w:rPr>
      </w:pPr>
      <w:r w:rsidRPr="00E8218B">
        <w:rPr>
          <w:rFonts w:eastAsia="Times New Roman" w:cs="Times New Roman"/>
          <w:bCs/>
          <w:lang w:eastAsia="et-EE"/>
        </w:rPr>
        <w:t>(</w:t>
      </w:r>
      <w:r>
        <w:rPr>
          <w:rFonts w:eastAsia="Times New Roman" w:cs="Times New Roman"/>
          <w:bCs/>
          <w:lang w:eastAsia="et-EE"/>
        </w:rPr>
        <w:t>16</w:t>
      </w:r>
      <w:r w:rsidRPr="00E8218B">
        <w:rPr>
          <w:rFonts w:eastAsia="Times New Roman" w:cs="Times New Roman"/>
          <w:bCs/>
          <w:lang w:eastAsia="et-EE"/>
        </w:rPr>
        <w:t xml:space="preserve">) </w:t>
      </w:r>
      <w:bookmarkStart w:id="105" w:name="_Hlk174974333"/>
      <w:r w:rsidRPr="00E8218B">
        <w:rPr>
          <w:rFonts w:eastAsia="Times New Roman" w:cs="Times New Roman"/>
          <w:bCs/>
          <w:lang w:eastAsia="et-EE"/>
        </w:rPr>
        <w:t>Tasakaalustamisteenuse osutamise</w:t>
      </w:r>
      <w:r>
        <w:rPr>
          <w:rFonts w:eastAsia="Times New Roman" w:cs="Times New Roman"/>
          <w:bCs/>
          <w:lang w:eastAsia="et-EE"/>
        </w:rPr>
        <w:t xml:space="preserve"> </w:t>
      </w:r>
      <w:r w:rsidRPr="00E8218B">
        <w:rPr>
          <w:rFonts w:eastAsia="Times New Roman" w:cs="Times New Roman"/>
          <w:bCs/>
          <w:lang w:eastAsia="et-EE"/>
        </w:rPr>
        <w:t xml:space="preserve">andmeid kontrollib ja </w:t>
      </w:r>
      <w:r>
        <w:rPr>
          <w:rFonts w:eastAsia="Times New Roman" w:cs="Times New Roman"/>
          <w:bCs/>
          <w:lang w:eastAsia="et-EE"/>
        </w:rPr>
        <w:t xml:space="preserve">nende üle </w:t>
      </w:r>
      <w:del w:id="106" w:author="Katariina Kärsten" w:date="2024-09-19T11:50:00Z">
        <w:r w:rsidRPr="00E8218B" w:rsidDel="009C6C95">
          <w:rPr>
            <w:rFonts w:eastAsia="Times New Roman" w:cs="Times New Roman"/>
            <w:bCs/>
            <w:lang w:eastAsia="et-EE"/>
          </w:rPr>
          <w:delText xml:space="preserve">arvestust </w:delText>
        </w:r>
      </w:del>
      <w:r w:rsidRPr="00E8218B">
        <w:rPr>
          <w:rFonts w:eastAsia="Times New Roman" w:cs="Times New Roman"/>
          <w:bCs/>
          <w:lang w:eastAsia="et-EE"/>
        </w:rPr>
        <w:t xml:space="preserve">peab </w:t>
      </w:r>
      <w:ins w:id="107" w:author="Katariina Kärsten" w:date="2024-09-19T11:50:00Z">
        <w:r w:rsidR="009C6C95" w:rsidRPr="00E8218B">
          <w:rPr>
            <w:rFonts w:eastAsia="Times New Roman" w:cs="Times New Roman"/>
            <w:bCs/>
            <w:lang w:eastAsia="et-EE"/>
          </w:rPr>
          <w:t xml:space="preserve">arvestust </w:t>
        </w:r>
      </w:ins>
      <w:r w:rsidRPr="00E8218B">
        <w:rPr>
          <w:rFonts w:eastAsia="Times New Roman" w:cs="Times New Roman"/>
          <w:bCs/>
          <w:lang w:eastAsia="et-EE"/>
        </w:rPr>
        <w:t xml:space="preserve">vähempakkumise läbiviija. Vähempakkumise läbiviijal on õigus nõuda tootjalt teavet ja </w:t>
      </w:r>
      <w:r>
        <w:rPr>
          <w:rFonts w:eastAsia="Times New Roman" w:cs="Times New Roman"/>
          <w:bCs/>
          <w:lang w:eastAsia="et-EE"/>
        </w:rPr>
        <w:t>lisa</w:t>
      </w:r>
      <w:r w:rsidRPr="00E8218B">
        <w:rPr>
          <w:rFonts w:eastAsia="Times New Roman" w:cs="Times New Roman"/>
          <w:bCs/>
          <w:lang w:eastAsia="et-EE"/>
        </w:rPr>
        <w:t xml:space="preserve">andmeid, mis on vajalikud </w:t>
      </w:r>
      <w:r>
        <w:rPr>
          <w:rFonts w:eastAsia="Times New Roman" w:cs="Times New Roman"/>
          <w:bCs/>
          <w:lang w:eastAsia="et-EE"/>
        </w:rPr>
        <w:t>nende</w:t>
      </w:r>
      <w:r w:rsidRPr="00E8218B">
        <w:rPr>
          <w:rFonts w:eastAsia="Times New Roman" w:cs="Times New Roman"/>
          <w:bCs/>
          <w:lang w:eastAsia="et-EE"/>
        </w:rPr>
        <w:t xml:space="preserve"> andmete kontrollimiseks ja arvestuse pidamiseks.</w:t>
      </w:r>
      <w:bookmarkEnd w:id="105"/>
    </w:p>
    <w:p w14:paraId="107F39AF" w14:textId="77777777" w:rsidR="00B609D5" w:rsidRDefault="00B609D5" w:rsidP="00606127">
      <w:pPr>
        <w:spacing w:after="0"/>
        <w:rPr>
          <w:rFonts w:eastAsia="Times New Roman" w:cs="Times New Roman"/>
          <w:bCs/>
          <w:lang w:eastAsia="et-EE"/>
        </w:rPr>
      </w:pPr>
    </w:p>
    <w:p w14:paraId="28ED0BAB" w14:textId="6A76786D" w:rsidR="005953C7" w:rsidRDefault="005953C7" w:rsidP="005953C7">
      <w:pPr>
        <w:spacing w:after="0"/>
        <w:rPr>
          <w:rFonts w:eastAsia="Times New Roman" w:cs="Times New Roman"/>
          <w:bCs/>
          <w:lang w:eastAsia="et-EE"/>
        </w:rPr>
      </w:pPr>
      <w:r w:rsidRPr="000C1BCA">
        <w:rPr>
          <w:rFonts w:eastAsia="Times New Roman" w:cs="Times New Roman"/>
          <w:bCs/>
          <w:lang w:eastAsia="et-EE"/>
        </w:rPr>
        <w:t>(</w:t>
      </w:r>
      <w:r>
        <w:rPr>
          <w:rFonts w:eastAsia="Times New Roman" w:cs="Times New Roman"/>
          <w:bCs/>
          <w:lang w:eastAsia="et-EE"/>
        </w:rPr>
        <w:t>1</w:t>
      </w:r>
      <w:r w:rsidR="0047336A">
        <w:rPr>
          <w:rFonts w:eastAsia="Times New Roman" w:cs="Times New Roman"/>
          <w:bCs/>
          <w:lang w:eastAsia="et-EE"/>
        </w:rPr>
        <w:t>7</w:t>
      </w:r>
      <w:r w:rsidRPr="000C1BCA">
        <w:rPr>
          <w:rFonts w:eastAsia="Times New Roman" w:cs="Times New Roman"/>
          <w:bCs/>
          <w:lang w:eastAsia="et-EE"/>
        </w:rPr>
        <w:t xml:space="preserve">) </w:t>
      </w:r>
      <w:bookmarkStart w:id="108" w:name="_Hlk174974180"/>
      <w:r w:rsidRPr="000C1BCA">
        <w:rPr>
          <w:rFonts w:eastAsia="Times New Roman" w:cs="Times New Roman"/>
          <w:bCs/>
          <w:lang w:eastAsia="et-EE"/>
        </w:rPr>
        <w:t xml:space="preserve">Vähempakkumise läbiviija alustab </w:t>
      </w:r>
      <w:r>
        <w:rPr>
          <w:rFonts w:eastAsia="Times New Roman" w:cs="Times New Roman"/>
          <w:bCs/>
          <w:lang w:eastAsia="et-EE"/>
        </w:rPr>
        <w:t xml:space="preserve">käesoleva paragrahvi </w:t>
      </w:r>
      <w:r w:rsidRPr="000C1BCA">
        <w:rPr>
          <w:rFonts w:eastAsia="Times New Roman" w:cs="Times New Roman"/>
          <w:bCs/>
          <w:lang w:eastAsia="et-EE"/>
        </w:rPr>
        <w:t xml:space="preserve">lõike </w:t>
      </w:r>
      <w:r>
        <w:rPr>
          <w:rFonts w:eastAsia="Times New Roman" w:cs="Times New Roman"/>
          <w:bCs/>
          <w:lang w:eastAsia="et-EE"/>
        </w:rPr>
        <w:t>1</w:t>
      </w:r>
      <w:r w:rsidR="00C60AD3">
        <w:rPr>
          <w:rFonts w:eastAsia="Times New Roman" w:cs="Times New Roman"/>
          <w:bCs/>
          <w:lang w:eastAsia="et-EE"/>
        </w:rPr>
        <w:t>5</w:t>
      </w:r>
      <w:r w:rsidRPr="000C1BCA">
        <w:rPr>
          <w:rFonts w:eastAsia="Times New Roman" w:cs="Times New Roman"/>
          <w:bCs/>
          <w:lang w:eastAsia="et-EE"/>
        </w:rPr>
        <w:t xml:space="preserve"> punktis </w:t>
      </w:r>
      <w:r>
        <w:rPr>
          <w:rFonts w:eastAsia="Times New Roman" w:cs="Times New Roman"/>
          <w:bCs/>
          <w:lang w:eastAsia="et-EE"/>
        </w:rPr>
        <w:t>3</w:t>
      </w:r>
      <w:r w:rsidRPr="000C1BCA">
        <w:rPr>
          <w:rFonts w:eastAsia="Times New Roman" w:cs="Times New Roman"/>
          <w:bCs/>
          <w:lang w:eastAsia="et-EE"/>
        </w:rPr>
        <w:t xml:space="preserve"> nimetatud nõude täitmise kontrolli 12 kuud pärast</w:t>
      </w:r>
      <w:r w:rsidRPr="000C1BCA">
        <w:t xml:space="preserve"> </w:t>
      </w:r>
      <w:r w:rsidRPr="000C1BCA">
        <w:rPr>
          <w:rFonts w:eastAsia="Times New Roman" w:cs="Times New Roman"/>
          <w:bCs/>
          <w:lang w:eastAsia="et-EE"/>
        </w:rPr>
        <w:t xml:space="preserve">vähempakkumise võitnud </w:t>
      </w:r>
      <w:r w:rsidR="006951FB">
        <w:rPr>
          <w:rFonts w:eastAsia="Times New Roman" w:cs="Times New Roman"/>
          <w:bCs/>
          <w:lang w:eastAsia="et-EE"/>
        </w:rPr>
        <w:t xml:space="preserve">nõuetekohase </w:t>
      </w:r>
      <w:r w:rsidRPr="000C1BCA">
        <w:rPr>
          <w:rFonts w:eastAsia="Times New Roman" w:cs="Times New Roman"/>
          <w:bCs/>
          <w:lang w:eastAsia="et-EE"/>
        </w:rPr>
        <w:t>tootmisseadmega võrku antava elektritootmise alustamisest.</w:t>
      </w:r>
      <w:r>
        <w:rPr>
          <w:rFonts w:eastAsia="Times New Roman" w:cs="Times New Roman"/>
          <w:bCs/>
          <w:lang w:eastAsia="et-EE"/>
        </w:rPr>
        <w:t xml:space="preserve"> </w:t>
      </w:r>
      <w:r w:rsidRPr="00E8218B">
        <w:rPr>
          <w:rFonts w:eastAsia="Times New Roman" w:cs="Times New Roman"/>
          <w:bCs/>
          <w:lang w:eastAsia="et-EE"/>
        </w:rPr>
        <w:t>Kui pakkum</w:t>
      </w:r>
      <w:r w:rsidR="002B7A69">
        <w:rPr>
          <w:rFonts w:eastAsia="Times New Roman" w:cs="Times New Roman"/>
          <w:bCs/>
          <w:lang w:eastAsia="et-EE"/>
        </w:rPr>
        <w:t>u</w:t>
      </w:r>
      <w:r w:rsidRPr="00E8218B">
        <w:rPr>
          <w:rFonts w:eastAsia="Times New Roman" w:cs="Times New Roman"/>
          <w:bCs/>
          <w:lang w:eastAsia="et-EE"/>
        </w:rPr>
        <w:t xml:space="preserve">ses esitatud tasakaalustamisteenuse mahtu on 12 kuu jooksul </w:t>
      </w:r>
      <w:ins w:id="109" w:author="Katariina Kärsten" w:date="2024-09-19T11:53:00Z">
        <w:r w:rsidR="009C6C95" w:rsidRPr="00E8218B">
          <w:rPr>
            <w:rFonts w:eastAsia="Times New Roman" w:cs="Times New Roman"/>
            <w:bCs/>
            <w:lang w:eastAsia="et-EE"/>
          </w:rPr>
          <w:t>sagedusreservide võimsusturule</w:t>
        </w:r>
        <w:r w:rsidR="009C6C95">
          <w:rPr>
            <w:rFonts w:eastAsia="Times New Roman" w:cs="Times New Roman"/>
            <w:bCs/>
            <w:lang w:eastAsia="et-EE"/>
          </w:rPr>
          <w:t xml:space="preserve"> </w:t>
        </w:r>
      </w:ins>
      <w:r>
        <w:rPr>
          <w:rFonts w:eastAsia="Times New Roman" w:cs="Times New Roman"/>
          <w:bCs/>
          <w:lang w:eastAsia="et-EE"/>
        </w:rPr>
        <w:t xml:space="preserve">pakutud </w:t>
      </w:r>
      <w:r w:rsidRPr="00E8218B">
        <w:rPr>
          <w:rFonts w:eastAsia="Times New Roman" w:cs="Times New Roman"/>
          <w:bCs/>
          <w:lang w:eastAsia="et-EE"/>
        </w:rPr>
        <w:t>vähem kui 315 päeva</w:t>
      </w:r>
      <w:del w:id="110" w:author="Katariina Kärsten" w:date="2024-09-19T11:53:00Z">
        <w:r w:rsidRPr="00E8218B" w:rsidDel="009C6C95">
          <w:rPr>
            <w:rFonts w:eastAsia="Times New Roman" w:cs="Times New Roman"/>
            <w:bCs/>
            <w:lang w:eastAsia="et-EE"/>
          </w:rPr>
          <w:delText xml:space="preserve"> </w:delText>
        </w:r>
        <w:commentRangeStart w:id="111"/>
        <w:r w:rsidRPr="00E8218B" w:rsidDel="009C6C95">
          <w:rPr>
            <w:rFonts w:eastAsia="Times New Roman" w:cs="Times New Roman"/>
            <w:bCs/>
            <w:lang w:eastAsia="et-EE"/>
          </w:rPr>
          <w:delText>sagedusreservide võimsusturule</w:delText>
        </w:r>
      </w:del>
      <w:commentRangeEnd w:id="111"/>
      <w:r w:rsidR="009C6C95">
        <w:rPr>
          <w:rStyle w:val="Kommentaariviide"/>
          <w:rFonts w:asciiTheme="minorHAnsi" w:hAnsiTheme="minorHAnsi"/>
        </w:rPr>
        <w:commentReference w:id="111"/>
      </w:r>
      <w:r w:rsidRPr="00E8218B">
        <w:rPr>
          <w:rFonts w:eastAsia="Times New Roman" w:cs="Times New Roman"/>
          <w:bCs/>
          <w:lang w:eastAsia="et-EE"/>
        </w:rPr>
        <w:t xml:space="preserve">, </w:t>
      </w:r>
      <w:r>
        <w:rPr>
          <w:rFonts w:eastAsia="Times New Roman" w:cs="Times New Roman"/>
          <w:bCs/>
          <w:lang w:eastAsia="et-EE"/>
        </w:rPr>
        <w:t>peatatakse</w:t>
      </w:r>
      <w:r w:rsidRPr="00E8218B">
        <w:rPr>
          <w:rFonts w:eastAsia="Times New Roman" w:cs="Times New Roman"/>
          <w:bCs/>
          <w:lang w:eastAsia="et-EE"/>
        </w:rPr>
        <w:t xml:space="preserve"> toetuse maksed tootjale puuduse tuvastamisest </w:t>
      </w:r>
      <w:r>
        <w:rPr>
          <w:rFonts w:eastAsia="Times New Roman" w:cs="Times New Roman"/>
          <w:bCs/>
          <w:lang w:eastAsia="et-EE"/>
        </w:rPr>
        <w:t xml:space="preserve">arvates </w:t>
      </w:r>
      <w:r w:rsidRPr="00E8218B">
        <w:rPr>
          <w:rFonts w:eastAsia="Times New Roman" w:cs="Times New Roman"/>
          <w:bCs/>
          <w:lang w:eastAsia="et-EE"/>
        </w:rPr>
        <w:t>kuni ajani, mil tasakaalustamisteenust osutatakse 315 päeva 12 kuu jooksul. Tootja kaotab õiguse saada toetust selle perioodi eest, millal toetuse maksed olid käesoleva lõike esimese lause alusel peatatud.</w:t>
      </w:r>
      <w:bookmarkEnd w:id="108"/>
    </w:p>
    <w:p w14:paraId="1515E8B2" w14:textId="77777777" w:rsidR="005953C7" w:rsidRPr="007C625C" w:rsidRDefault="005953C7" w:rsidP="00606127">
      <w:pPr>
        <w:spacing w:after="0"/>
        <w:rPr>
          <w:rFonts w:eastAsia="Times New Roman" w:cs="Times New Roman"/>
          <w:bCs/>
          <w:lang w:eastAsia="et-EE"/>
        </w:rPr>
      </w:pPr>
    </w:p>
    <w:p w14:paraId="12B11522" w14:textId="195BB24A" w:rsidR="00FA1073" w:rsidRDefault="00F226EC" w:rsidP="00606127">
      <w:pPr>
        <w:spacing w:after="0"/>
        <w:rPr>
          <w:rFonts w:cs="Times New Roman"/>
        </w:rPr>
      </w:pPr>
      <w:r w:rsidRPr="007C625C">
        <w:rPr>
          <w:rFonts w:cs="Times New Roman"/>
          <w:color w:val="202020"/>
          <w:shd w:val="clear" w:color="auto" w:fill="FFFFFF"/>
        </w:rPr>
        <w:t>(1</w:t>
      </w:r>
      <w:r w:rsidR="0037564B">
        <w:rPr>
          <w:rFonts w:cs="Times New Roman"/>
          <w:color w:val="202020"/>
          <w:shd w:val="clear" w:color="auto" w:fill="FFFFFF"/>
        </w:rPr>
        <w:t>8</w:t>
      </w:r>
      <w:r w:rsidRPr="007C625C">
        <w:rPr>
          <w:rFonts w:cs="Times New Roman"/>
          <w:color w:val="202020"/>
          <w:shd w:val="clear" w:color="auto" w:fill="FFFFFF"/>
        </w:rPr>
        <w:t xml:space="preserve">) </w:t>
      </w:r>
      <w:bookmarkStart w:id="112" w:name="_Hlk174974491"/>
      <w:r w:rsidRPr="007C625C">
        <w:rPr>
          <w:rFonts w:cs="Times New Roman"/>
          <w:lang w:eastAsia="et-EE"/>
        </w:rPr>
        <w:t xml:space="preserve">Vähempakkumise </w:t>
      </w:r>
      <w:r w:rsidR="00585857" w:rsidRPr="00585857">
        <w:rPr>
          <w:rFonts w:cs="Times New Roman"/>
          <w:lang w:eastAsia="et-EE"/>
        </w:rPr>
        <w:t>toodangu arvestamise</w:t>
      </w:r>
      <w:r w:rsidR="00585857">
        <w:rPr>
          <w:rFonts w:cs="Times New Roman"/>
          <w:lang w:eastAsia="et-EE"/>
        </w:rPr>
        <w:t>,</w:t>
      </w:r>
      <w:r w:rsidR="00585857" w:rsidRPr="00585857">
        <w:rPr>
          <w:rFonts w:cs="Times New Roman"/>
          <w:lang w:eastAsia="et-EE"/>
        </w:rPr>
        <w:t xml:space="preserve"> </w:t>
      </w:r>
      <w:r w:rsidR="00B609D5">
        <w:rPr>
          <w:rFonts w:eastAsia="Times New Roman" w:cs="Times New Roman"/>
          <w:bCs/>
          <w:lang w:eastAsia="et-EE"/>
        </w:rPr>
        <w:t>täpsema hindamise ja</w:t>
      </w:r>
      <w:r w:rsidR="00B609D5" w:rsidRPr="00E8218B">
        <w:rPr>
          <w:rFonts w:eastAsia="Times New Roman" w:cs="Times New Roman"/>
          <w:bCs/>
          <w:lang w:eastAsia="et-EE"/>
        </w:rPr>
        <w:t xml:space="preserve"> reastamise korra</w:t>
      </w:r>
      <w:r w:rsidRPr="007C625C">
        <w:rPr>
          <w:rFonts w:cs="Times New Roman"/>
          <w:lang w:eastAsia="et-EE"/>
        </w:rPr>
        <w:t xml:space="preserve"> </w:t>
      </w:r>
      <w:r w:rsidRPr="007C625C">
        <w:rPr>
          <w:rFonts w:cs="Times New Roman"/>
        </w:rPr>
        <w:t xml:space="preserve">kehtestab </w:t>
      </w:r>
      <w:bookmarkEnd w:id="112"/>
      <w:r w:rsidRPr="007C625C">
        <w:rPr>
          <w:rFonts w:cs="Times New Roman"/>
        </w:rPr>
        <w:t>Vabariigi Valitsus määrusega</w:t>
      </w:r>
      <w:r w:rsidR="00E207DE">
        <w:rPr>
          <w:rFonts w:cs="Times New Roman"/>
        </w:rPr>
        <w:t>,</w:t>
      </w:r>
      <w:r w:rsidRPr="007C625C">
        <w:rPr>
          <w:rFonts w:cs="Times New Roman"/>
        </w:rPr>
        <w:t xml:space="preserve"> lähtudes riigiabi andmist reguleerivatest õigusaktidest</w:t>
      </w:r>
      <w:bookmarkEnd w:id="86"/>
      <w:r w:rsidRPr="007C625C">
        <w:rPr>
          <w:rFonts w:cs="Times New Roman"/>
        </w:rPr>
        <w:t>.</w:t>
      </w:r>
      <w:r w:rsidR="00E207DE">
        <w:rPr>
          <w:rFonts w:cs="Times New Roman"/>
        </w:rPr>
        <w:t>“</w:t>
      </w:r>
      <w:r w:rsidRPr="007C625C">
        <w:rPr>
          <w:rFonts w:cs="Times New Roman"/>
        </w:rPr>
        <w:t>;</w:t>
      </w:r>
    </w:p>
    <w:p w14:paraId="04213DA1" w14:textId="77777777" w:rsidR="000F34FA" w:rsidRDefault="000F34FA" w:rsidP="00606127">
      <w:pPr>
        <w:spacing w:after="0"/>
        <w:rPr>
          <w:rFonts w:cs="Times New Roman"/>
        </w:rPr>
      </w:pPr>
    </w:p>
    <w:p w14:paraId="733D2C5A" w14:textId="31C0C5F2" w:rsidR="002028B5" w:rsidRPr="007C625C" w:rsidRDefault="0035624C" w:rsidP="00606127">
      <w:pPr>
        <w:spacing w:after="0"/>
        <w:rPr>
          <w:rFonts w:asciiTheme="minorHAnsi" w:hAnsiTheme="minorHAnsi" w:cstheme="minorHAnsi"/>
          <w:lang w:eastAsia="et-EE"/>
        </w:rPr>
      </w:pPr>
      <w:bookmarkStart w:id="113" w:name="_Hlk172814643"/>
      <w:r w:rsidRPr="007C625C">
        <w:rPr>
          <w:rFonts w:asciiTheme="minorHAnsi" w:hAnsiTheme="minorHAnsi" w:cstheme="minorHAnsi"/>
          <w:b/>
          <w:bCs/>
        </w:rPr>
        <w:t>2</w:t>
      </w:r>
      <w:r w:rsidR="00E207DE">
        <w:rPr>
          <w:rFonts w:asciiTheme="minorHAnsi" w:hAnsiTheme="minorHAnsi" w:cstheme="minorHAnsi"/>
          <w:b/>
          <w:bCs/>
        </w:rPr>
        <w:t>6</w:t>
      </w:r>
      <w:r w:rsidR="002028B5" w:rsidRPr="007C625C">
        <w:rPr>
          <w:rFonts w:asciiTheme="minorHAnsi" w:hAnsiTheme="minorHAnsi" w:cstheme="minorHAnsi"/>
          <w:b/>
          <w:bCs/>
        </w:rPr>
        <w:t xml:space="preserve">) </w:t>
      </w:r>
      <w:r w:rsidR="002028B5" w:rsidRPr="007C625C">
        <w:rPr>
          <w:rFonts w:asciiTheme="minorHAnsi" w:hAnsiTheme="minorHAnsi" w:cstheme="minorHAnsi"/>
        </w:rPr>
        <w:t>paragrahvi 87</w:t>
      </w:r>
      <w:r w:rsidR="002028B5" w:rsidRPr="007C625C">
        <w:rPr>
          <w:rFonts w:asciiTheme="minorHAnsi" w:hAnsiTheme="minorHAnsi" w:cstheme="minorHAnsi"/>
          <w:vertAlign w:val="superscript"/>
        </w:rPr>
        <w:t>1</w:t>
      </w:r>
      <w:r w:rsidR="002028B5" w:rsidRPr="007C625C">
        <w:rPr>
          <w:rFonts w:asciiTheme="minorHAnsi" w:hAnsiTheme="minorHAnsi" w:cstheme="minorHAnsi"/>
        </w:rPr>
        <w:t xml:space="preserve"> lõiget 3 täiendatakse teise lausega järgmises sõnastuses:</w:t>
      </w:r>
    </w:p>
    <w:p w14:paraId="57D7229D" w14:textId="441DD174" w:rsidR="002028B5" w:rsidRDefault="002028B5" w:rsidP="00606127">
      <w:pPr>
        <w:spacing w:after="0"/>
        <w:rPr>
          <w:rFonts w:asciiTheme="minorHAnsi" w:hAnsiTheme="minorHAnsi" w:cstheme="minorHAnsi"/>
        </w:rPr>
      </w:pPr>
      <w:r w:rsidRPr="007C625C">
        <w:rPr>
          <w:rFonts w:asciiTheme="minorHAnsi" w:hAnsiTheme="minorHAnsi" w:cstheme="minorHAnsi"/>
        </w:rPr>
        <w:t>„Krediidiasutus, finantseerimisasutus või kindlustusandja võib tugineda käesoleva paragrahvi lõikes 2 nimetatud garantii väljastamisel oma kontserni emaettevõtte krediidireitingule.“;</w:t>
      </w:r>
    </w:p>
    <w:p w14:paraId="78C4CCAF" w14:textId="77777777" w:rsidR="008E7C65" w:rsidRDefault="008E7C65" w:rsidP="00606127">
      <w:pPr>
        <w:spacing w:after="0"/>
        <w:rPr>
          <w:rFonts w:asciiTheme="minorHAnsi" w:hAnsiTheme="minorHAnsi" w:cstheme="minorHAnsi"/>
        </w:rPr>
      </w:pPr>
    </w:p>
    <w:p w14:paraId="6EE8D6EC" w14:textId="5E041BDE" w:rsidR="008E7C65" w:rsidRDefault="008E7C65" w:rsidP="00606127">
      <w:pPr>
        <w:spacing w:after="0"/>
        <w:rPr>
          <w:rFonts w:asciiTheme="minorHAnsi" w:hAnsiTheme="minorHAnsi" w:cstheme="minorHAnsi"/>
        </w:rPr>
      </w:pPr>
      <w:r>
        <w:rPr>
          <w:rFonts w:asciiTheme="minorHAnsi" w:hAnsiTheme="minorHAnsi" w:cstheme="minorHAnsi"/>
          <w:b/>
          <w:bCs/>
        </w:rPr>
        <w:t xml:space="preserve">27) </w:t>
      </w:r>
      <w:r>
        <w:rPr>
          <w:rFonts w:asciiTheme="minorHAnsi" w:hAnsiTheme="minorHAnsi" w:cstheme="minorHAnsi"/>
        </w:rPr>
        <w:t xml:space="preserve">paragrahvi 108 lõike 1 esimene lause </w:t>
      </w:r>
      <w:r w:rsidR="0037564B">
        <w:rPr>
          <w:rFonts w:asciiTheme="minorHAnsi" w:hAnsiTheme="minorHAnsi" w:cstheme="minorHAnsi"/>
        </w:rPr>
        <w:t xml:space="preserve">muudetakse ja </w:t>
      </w:r>
      <w:r>
        <w:rPr>
          <w:rFonts w:asciiTheme="minorHAnsi" w:hAnsiTheme="minorHAnsi" w:cstheme="minorHAnsi"/>
        </w:rPr>
        <w:t>sõnastatakse</w:t>
      </w:r>
      <w:r w:rsidR="0037564B">
        <w:rPr>
          <w:rFonts w:asciiTheme="minorHAnsi" w:hAnsiTheme="minorHAnsi" w:cstheme="minorHAnsi"/>
        </w:rPr>
        <w:t xml:space="preserve"> järgmiselt</w:t>
      </w:r>
      <w:r>
        <w:rPr>
          <w:rFonts w:asciiTheme="minorHAnsi" w:hAnsiTheme="minorHAnsi" w:cstheme="minorHAnsi"/>
        </w:rPr>
        <w:t>:</w:t>
      </w:r>
    </w:p>
    <w:p w14:paraId="00722F25" w14:textId="5797A002" w:rsidR="008E7C65" w:rsidRDefault="008E7C65" w:rsidP="00606127">
      <w:pPr>
        <w:spacing w:after="0"/>
        <w:rPr>
          <w:rFonts w:asciiTheme="minorHAnsi" w:hAnsiTheme="minorHAnsi" w:cstheme="minorHAnsi"/>
        </w:rPr>
      </w:pPr>
      <w:r>
        <w:rPr>
          <w:rFonts w:asciiTheme="minorHAnsi" w:hAnsiTheme="minorHAnsi" w:cstheme="minorHAnsi"/>
        </w:rPr>
        <w:t>„Käesoleva seaduse § 59 lõikes 2 nimetatud toetust makstakse tootmise alustamisest alates ja §</w:t>
      </w:r>
      <w:r w:rsidR="00045528">
        <w:rPr>
          <w:rFonts w:asciiTheme="minorHAnsi" w:hAnsiTheme="minorHAnsi" w:cstheme="minorHAnsi"/>
        </w:rPr>
        <w:t> </w:t>
      </w:r>
      <w:r>
        <w:rPr>
          <w:rFonts w:asciiTheme="minorHAnsi" w:hAnsiTheme="minorHAnsi" w:cstheme="minorHAnsi"/>
        </w:rPr>
        <w:t>59</w:t>
      </w:r>
      <w:r>
        <w:rPr>
          <w:rFonts w:asciiTheme="minorHAnsi" w:hAnsiTheme="minorHAnsi" w:cstheme="minorHAnsi"/>
          <w:vertAlign w:val="superscript"/>
        </w:rPr>
        <w:t xml:space="preserve">4 </w:t>
      </w:r>
      <w:r>
        <w:rPr>
          <w:rFonts w:asciiTheme="minorHAnsi" w:hAnsiTheme="minorHAnsi" w:cstheme="minorHAnsi"/>
        </w:rPr>
        <w:t>lg 5</w:t>
      </w:r>
      <w:r>
        <w:rPr>
          <w:rFonts w:asciiTheme="minorHAnsi" w:hAnsiTheme="minorHAnsi" w:cstheme="minorHAnsi"/>
          <w:vertAlign w:val="superscript"/>
        </w:rPr>
        <w:t xml:space="preserve">2 </w:t>
      </w:r>
      <w:r>
        <w:rPr>
          <w:rFonts w:asciiTheme="minorHAnsi" w:hAnsiTheme="minorHAnsi" w:cstheme="minorHAnsi"/>
        </w:rPr>
        <w:t>punktides 1–3 nimetatud toetust vähempakkumise võitmisega seotud uue tootmisseadmega tootmise alustamisest alates 12 aasta jooksul.</w:t>
      </w:r>
      <w:r w:rsidR="0037564B">
        <w:rPr>
          <w:rFonts w:asciiTheme="minorHAnsi" w:hAnsiTheme="minorHAnsi" w:cstheme="minorHAnsi"/>
        </w:rPr>
        <w:t>“;</w:t>
      </w:r>
      <w:r>
        <w:rPr>
          <w:rFonts w:asciiTheme="minorHAnsi" w:hAnsiTheme="minorHAnsi" w:cstheme="minorHAnsi"/>
        </w:rPr>
        <w:t xml:space="preserve"> </w:t>
      </w:r>
    </w:p>
    <w:p w14:paraId="021196BC" w14:textId="77777777" w:rsidR="00E207DE" w:rsidRPr="007C625C" w:rsidRDefault="00E207DE" w:rsidP="00606127">
      <w:pPr>
        <w:spacing w:after="0"/>
        <w:rPr>
          <w:rFonts w:asciiTheme="minorHAnsi" w:hAnsiTheme="minorHAnsi" w:cstheme="minorHAnsi"/>
          <w14:ligatures w14:val="standardContextual"/>
        </w:rPr>
      </w:pPr>
    </w:p>
    <w:bookmarkEnd w:id="113"/>
    <w:p w14:paraId="56C36E26" w14:textId="0293A188" w:rsidR="001A2DA7" w:rsidRPr="007C625C" w:rsidRDefault="0035624C" w:rsidP="00606127">
      <w:pPr>
        <w:spacing w:after="0"/>
        <w:rPr>
          <w:rFonts w:asciiTheme="minorHAnsi" w:eastAsia="Times New Roman" w:hAnsiTheme="minorHAnsi" w:cstheme="minorHAnsi"/>
          <w:bCs/>
          <w:lang w:eastAsia="et-EE"/>
        </w:rPr>
      </w:pPr>
      <w:r w:rsidRPr="007C625C">
        <w:rPr>
          <w:rFonts w:asciiTheme="minorHAnsi" w:eastAsia="Times New Roman" w:hAnsiTheme="minorHAnsi" w:cstheme="minorHAnsi"/>
          <w:b/>
          <w:lang w:eastAsia="et-EE"/>
        </w:rPr>
        <w:t>2</w:t>
      </w:r>
      <w:r w:rsidR="008E7C65">
        <w:rPr>
          <w:rFonts w:asciiTheme="minorHAnsi" w:eastAsia="Times New Roman" w:hAnsiTheme="minorHAnsi" w:cstheme="minorHAnsi"/>
          <w:b/>
          <w:lang w:eastAsia="et-EE"/>
        </w:rPr>
        <w:t>8</w:t>
      </w:r>
      <w:r w:rsidR="00A66B08" w:rsidRPr="007C625C">
        <w:rPr>
          <w:rFonts w:asciiTheme="minorHAnsi" w:eastAsia="Times New Roman" w:hAnsiTheme="minorHAnsi" w:cstheme="minorHAnsi"/>
          <w:b/>
          <w:lang w:eastAsia="et-EE"/>
        </w:rPr>
        <w:t xml:space="preserve">) </w:t>
      </w:r>
      <w:r w:rsidR="001A2DA7" w:rsidRPr="007C625C">
        <w:rPr>
          <w:rFonts w:asciiTheme="minorHAnsi" w:eastAsia="Times New Roman" w:hAnsiTheme="minorHAnsi" w:cstheme="minorHAnsi"/>
          <w:bCs/>
          <w:lang w:eastAsia="et-EE"/>
        </w:rPr>
        <w:t>paragrahvi 108 täiendatakse lõikega 1</w:t>
      </w:r>
      <w:r w:rsidR="001A2DA7" w:rsidRPr="007C625C">
        <w:rPr>
          <w:rFonts w:asciiTheme="minorHAnsi" w:eastAsia="Times New Roman" w:hAnsiTheme="minorHAnsi" w:cstheme="minorHAnsi"/>
          <w:bCs/>
          <w:vertAlign w:val="superscript"/>
          <w:lang w:eastAsia="et-EE"/>
        </w:rPr>
        <w:t>3</w:t>
      </w:r>
      <w:r w:rsidR="001A2DA7" w:rsidRPr="007C625C">
        <w:rPr>
          <w:rFonts w:asciiTheme="minorHAnsi" w:eastAsia="Times New Roman" w:hAnsiTheme="minorHAnsi" w:cstheme="minorHAnsi"/>
          <w:bCs/>
          <w:lang w:eastAsia="et-EE"/>
        </w:rPr>
        <w:t xml:space="preserve"> järgmises sõnastuses:</w:t>
      </w:r>
    </w:p>
    <w:p w14:paraId="709F2AC0" w14:textId="673E32F9" w:rsidR="00256CCA" w:rsidRPr="007C625C" w:rsidRDefault="004D0507" w:rsidP="00606127">
      <w:pPr>
        <w:spacing w:after="0"/>
        <w:rPr>
          <w:rFonts w:asciiTheme="minorHAnsi" w:eastAsia="Times New Roman" w:hAnsiTheme="minorHAnsi" w:cstheme="minorHAnsi"/>
          <w:b/>
          <w:lang w:eastAsia="et-EE"/>
        </w:rPr>
      </w:pPr>
      <w:r w:rsidRPr="007C625C">
        <w:rPr>
          <w:rFonts w:asciiTheme="minorHAnsi" w:eastAsia="Times New Roman" w:hAnsiTheme="minorHAnsi" w:cstheme="minorHAnsi"/>
          <w:bCs/>
          <w:lang w:eastAsia="et-EE"/>
        </w:rPr>
        <w:t>„</w:t>
      </w:r>
      <w:r w:rsidR="001A2DA7" w:rsidRPr="007C625C">
        <w:rPr>
          <w:rFonts w:asciiTheme="minorHAnsi" w:eastAsia="Times New Roman" w:hAnsiTheme="minorHAnsi" w:cstheme="minorHAnsi"/>
          <w:bCs/>
          <w:lang w:eastAsia="et-EE"/>
        </w:rPr>
        <w:t>(1</w:t>
      </w:r>
      <w:r w:rsidR="001A2DA7" w:rsidRPr="007C625C">
        <w:rPr>
          <w:rFonts w:asciiTheme="minorHAnsi" w:eastAsia="Times New Roman" w:hAnsiTheme="minorHAnsi" w:cstheme="minorHAnsi"/>
          <w:bCs/>
          <w:vertAlign w:val="superscript"/>
          <w:lang w:eastAsia="et-EE"/>
        </w:rPr>
        <w:t>3</w:t>
      </w:r>
      <w:r w:rsidR="001A2DA7" w:rsidRPr="007C625C">
        <w:rPr>
          <w:rFonts w:asciiTheme="minorHAnsi" w:eastAsia="Times New Roman" w:hAnsiTheme="minorHAnsi" w:cstheme="minorHAnsi"/>
          <w:bCs/>
          <w:lang w:eastAsia="et-EE"/>
        </w:rPr>
        <w:t xml:space="preserve">) </w:t>
      </w:r>
      <w:r w:rsidRPr="007C625C">
        <w:rPr>
          <w:rFonts w:asciiTheme="minorHAnsi" w:eastAsia="Times New Roman" w:hAnsiTheme="minorHAnsi" w:cstheme="minorHAnsi"/>
          <w:bCs/>
          <w:lang w:eastAsia="et-EE"/>
        </w:rPr>
        <w:t>Käesoleva seaduse § 59</w:t>
      </w:r>
      <w:r w:rsidRPr="007C625C">
        <w:rPr>
          <w:rFonts w:asciiTheme="minorHAnsi" w:eastAsia="Times New Roman" w:hAnsiTheme="minorHAnsi" w:cstheme="minorHAnsi"/>
          <w:bCs/>
          <w:vertAlign w:val="superscript"/>
          <w:lang w:eastAsia="et-EE"/>
        </w:rPr>
        <w:t>4</w:t>
      </w:r>
      <w:r w:rsidRPr="007C625C">
        <w:rPr>
          <w:rFonts w:asciiTheme="minorHAnsi" w:eastAsia="Times New Roman" w:hAnsiTheme="minorHAnsi" w:cstheme="minorHAnsi"/>
          <w:bCs/>
          <w:lang w:eastAsia="et-EE"/>
        </w:rPr>
        <w:t xml:space="preserve"> lõike 5</w:t>
      </w:r>
      <w:r w:rsidRPr="007C625C">
        <w:rPr>
          <w:rFonts w:asciiTheme="minorHAnsi" w:eastAsia="Times New Roman" w:hAnsiTheme="minorHAnsi" w:cstheme="minorHAnsi"/>
          <w:bCs/>
          <w:vertAlign w:val="superscript"/>
          <w:lang w:eastAsia="et-EE"/>
        </w:rPr>
        <w:t>2</w:t>
      </w:r>
      <w:r w:rsidRPr="007C625C">
        <w:rPr>
          <w:rFonts w:asciiTheme="minorHAnsi" w:eastAsia="Times New Roman" w:hAnsiTheme="minorHAnsi" w:cstheme="minorHAnsi"/>
          <w:bCs/>
          <w:lang w:eastAsia="et-EE"/>
        </w:rPr>
        <w:t xml:space="preserve"> punktis </w:t>
      </w:r>
      <w:r w:rsidR="00960183" w:rsidRPr="007C625C">
        <w:rPr>
          <w:rFonts w:asciiTheme="minorHAnsi" w:eastAsia="Times New Roman" w:hAnsiTheme="minorHAnsi" w:cstheme="minorHAnsi"/>
          <w:bCs/>
          <w:lang w:eastAsia="et-EE"/>
        </w:rPr>
        <w:t xml:space="preserve">4 nimetatud tootmisseadme korral makstakse vähemapakkumise tulemuse alusel toetust kuni 12 aastat ja sama lõike punktis </w:t>
      </w:r>
      <w:r w:rsidRPr="007C625C">
        <w:rPr>
          <w:rFonts w:asciiTheme="minorHAnsi" w:eastAsia="Times New Roman" w:hAnsiTheme="minorHAnsi" w:cstheme="minorHAnsi"/>
          <w:bCs/>
          <w:lang w:eastAsia="et-EE"/>
        </w:rPr>
        <w:t>5 nimetatud tootmisseadme korral kuni 20 aastat tootmise alustamisest</w:t>
      </w:r>
      <w:r w:rsidR="00EE0C7F" w:rsidRPr="007C625C">
        <w:rPr>
          <w:rFonts w:asciiTheme="minorHAnsi" w:eastAsia="Times New Roman" w:hAnsiTheme="minorHAnsi" w:cstheme="minorHAnsi"/>
          <w:bCs/>
          <w:lang w:eastAsia="et-EE"/>
        </w:rPr>
        <w:t>, arvestades käesoleva seaduse §</w:t>
      </w:r>
      <w:r w:rsidR="00EE0C7F" w:rsidRPr="007C625C">
        <w:rPr>
          <w:rFonts w:asciiTheme="minorHAnsi" w:eastAsia="Times New Roman" w:hAnsiTheme="minorHAnsi" w:cstheme="minorHAnsi"/>
        </w:rPr>
        <w:t xml:space="preserve"> 59</w:t>
      </w:r>
      <w:r w:rsidR="00EE0C7F" w:rsidRPr="007C625C">
        <w:rPr>
          <w:rFonts w:asciiTheme="minorHAnsi" w:eastAsia="Times New Roman" w:hAnsiTheme="minorHAnsi" w:cstheme="minorHAnsi"/>
          <w:vertAlign w:val="superscript"/>
        </w:rPr>
        <w:t>4</w:t>
      </w:r>
      <w:r w:rsidR="00EE0C7F" w:rsidRPr="007C625C">
        <w:rPr>
          <w:rFonts w:asciiTheme="minorHAnsi" w:eastAsia="Times New Roman" w:hAnsiTheme="minorHAnsi" w:cstheme="minorHAnsi"/>
        </w:rPr>
        <w:t xml:space="preserve"> lõikes 11</w:t>
      </w:r>
      <w:r w:rsidR="003F44F6" w:rsidRPr="007C625C">
        <w:rPr>
          <w:rFonts w:asciiTheme="minorHAnsi" w:eastAsia="Times New Roman" w:hAnsiTheme="minorHAnsi" w:cstheme="minorHAnsi"/>
          <w:vertAlign w:val="superscript"/>
        </w:rPr>
        <w:t>1</w:t>
      </w:r>
      <w:r w:rsidR="006C03AF" w:rsidRPr="007C625C">
        <w:rPr>
          <w:rFonts w:asciiTheme="minorHAnsi" w:eastAsia="Times New Roman" w:hAnsiTheme="minorHAnsi" w:cstheme="minorHAnsi"/>
        </w:rPr>
        <w:t xml:space="preserve"> sätestatud erisusega</w:t>
      </w:r>
      <w:r w:rsidRPr="007C625C">
        <w:rPr>
          <w:rFonts w:asciiTheme="minorHAnsi" w:eastAsia="Times New Roman" w:hAnsiTheme="minorHAnsi" w:cstheme="minorHAnsi"/>
          <w:bCs/>
          <w:lang w:eastAsia="et-EE"/>
        </w:rPr>
        <w:t>.“;</w:t>
      </w:r>
    </w:p>
    <w:p w14:paraId="64B1EA7E" w14:textId="77777777" w:rsidR="00E22F21" w:rsidRPr="007C625C" w:rsidRDefault="00E22F21" w:rsidP="00606127">
      <w:pPr>
        <w:spacing w:after="0"/>
        <w:rPr>
          <w:rFonts w:asciiTheme="minorHAnsi" w:eastAsia="Times New Roman" w:hAnsiTheme="minorHAnsi" w:cstheme="minorHAnsi"/>
          <w:b/>
          <w:lang w:eastAsia="et-EE"/>
        </w:rPr>
      </w:pPr>
    </w:p>
    <w:p w14:paraId="3AE45330" w14:textId="2903014C" w:rsidR="00E22F21" w:rsidRPr="007C625C" w:rsidRDefault="0035624C" w:rsidP="00606127">
      <w:pPr>
        <w:spacing w:after="0"/>
        <w:rPr>
          <w:rFonts w:asciiTheme="minorHAnsi" w:eastAsia="Times New Roman" w:hAnsiTheme="minorHAnsi" w:cstheme="minorHAnsi"/>
          <w:bCs/>
          <w:lang w:eastAsia="et-EE"/>
        </w:rPr>
      </w:pPr>
      <w:r w:rsidRPr="007C625C">
        <w:rPr>
          <w:rFonts w:asciiTheme="minorHAnsi" w:eastAsia="Times New Roman" w:hAnsiTheme="minorHAnsi" w:cstheme="minorHAnsi"/>
          <w:b/>
          <w:lang w:eastAsia="et-EE"/>
        </w:rPr>
        <w:t>2</w:t>
      </w:r>
      <w:r w:rsidR="008E7C65">
        <w:rPr>
          <w:rFonts w:asciiTheme="minorHAnsi" w:eastAsia="Times New Roman" w:hAnsiTheme="minorHAnsi" w:cstheme="minorHAnsi"/>
          <w:b/>
          <w:lang w:eastAsia="et-EE"/>
        </w:rPr>
        <w:t>9</w:t>
      </w:r>
      <w:r w:rsidR="00A66B08" w:rsidRPr="007C625C">
        <w:rPr>
          <w:rFonts w:asciiTheme="minorHAnsi" w:eastAsia="Times New Roman" w:hAnsiTheme="minorHAnsi" w:cstheme="minorHAnsi"/>
          <w:b/>
          <w:lang w:eastAsia="et-EE"/>
        </w:rPr>
        <w:t xml:space="preserve">) </w:t>
      </w:r>
      <w:r w:rsidR="00E22F21" w:rsidRPr="007C625C">
        <w:rPr>
          <w:rFonts w:asciiTheme="minorHAnsi" w:eastAsia="Times New Roman" w:hAnsiTheme="minorHAnsi" w:cstheme="minorHAnsi"/>
          <w:bCs/>
          <w:lang w:eastAsia="et-EE"/>
        </w:rPr>
        <w:t>seadust täiendatakse §-ga 109</w:t>
      </w:r>
      <w:r w:rsidR="00E22F21" w:rsidRPr="007C625C">
        <w:rPr>
          <w:rFonts w:asciiTheme="minorHAnsi" w:eastAsia="Times New Roman" w:hAnsiTheme="minorHAnsi" w:cstheme="minorHAnsi"/>
          <w:bCs/>
          <w:vertAlign w:val="superscript"/>
          <w:lang w:eastAsia="et-EE"/>
        </w:rPr>
        <w:t>4</w:t>
      </w:r>
      <w:r w:rsidR="00E22F21" w:rsidRPr="007C625C">
        <w:rPr>
          <w:rFonts w:asciiTheme="minorHAnsi" w:eastAsia="Times New Roman" w:hAnsiTheme="minorHAnsi" w:cstheme="minorHAnsi"/>
          <w:bCs/>
          <w:lang w:eastAsia="et-EE"/>
        </w:rPr>
        <w:t xml:space="preserve"> järgmises sõnastuses:</w:t>
      </w:r>
    </w:p>
    <w:p w14:paraId="33CB7DC0" w14:textId="23EDEAE2" w:rsidR="00E22F21" w:rsidRPr="007C625C" w:rsidRDefault="00E22F21" w:rsidP="00606127">
      <w:pPr>
        <w:spacing w:after="0"/>
        <w:rPr>
          <w:rFonts w:asciiTheme="minorHAnsi" w:eastAsia="Times New Roman" w:hAnsiTheme="minorHAnsi" w:cstheme="minorHAnsi"/>
          <w:b/>
          <w:lang w:eastAsia="et-EE"/>
        </w:rPr>
      </w:pPr>
      <w:r w:rsidRPr="007C625C">
        <w:rPr>
          <w:rFonts w:asciiTheme="minorHAnsi" w:eastAsia="Times New Roman" w:hAnsiTheme="minorHAnsi" w:cstheme="minorHAnsi"/>
          <w:b/>
          <w:lang w:eastAsia="et-EE"/>
        </w:rPr>
        <w:t>„§ 109</w:t>
      </w:r>
      <w:r w:rsidRPr="007C625C">
        <w:rPr>
          <w:rFonts w:asciiTheme="minorHAnsi" w:eastAsia="Times New Roman" w:hAnsiTheme="minorHAnsi" w:cstheme="minorHAnsi"/>
          <w:b/>
          <w:vertAlign w:val="superscript"/>
          <w:lang w:eastAsia="et-EE"/>
        </w:rPr>
        <w:t>4</w:t>
      </w:r>
      <w:r w:rsidR="00BC4161" w:rsidRPr="007C625C">
        <w:rPr>
          <w:rFonts w:asciiTheme="minorHAnsi" w:eastAsia="Times New Roman" w:hAnsiTheme="minorHAnsi" w:cstheme="minorHAnsi"/>
          <w:b/>
          <w:lang w:eastAsia="et-EE"/>
        </w:rPr>
        <w:t xml:space="preserve">. </w:t>
      </w:r>
      <w:r w:rsidR="005A0FE0">
        <w:rPr>
          <w:rFonts w:asciiTheme="minorHAnsi" w:eastAsia="Times New Roman" w:hAnsiTheme="minorHAnsi" w:cstheme="minorHAnsi"/>
          <w:b/>
          <w:lang w:eastAsia="et-EE"/>
        </w:rPr>
        <w:t>M</w:t>
      </w:r>
      <w:r w:rsidR="005A0FE0" w:rsidRPr="005A0FE0">
        <w:rPr>
          <w:rFonts w:asciiTheme="minorHAnsi" w:eastAsia="Times New Roman" w:hAnsiTheme="minorHAnsi" w:cstheme="minorHAnsi"/>
          <w:b/>
          <w:lang w:eastAsia="et-EE"/>
        </w:rPr>
        <w:t>aismaa- ja meretuulepargi</w:t>
      </w:r>
      <w:r w:rsidR="005A0FE0">
        <w:rPr>
          <w:rFonts w:asciiTheme="minorHAnsi" w:eastAsia="Times New Roman" w:hAnsiTheme="minorHAnsi" w:cstheme="minorHAnsi"/>
          <w:b/>
          <w:lang w:eastAsia="et-EE"/>
        </w:rPr>
        <w:t xml:space="preserve"> </w:t>
      </w:r>
      <w:r w:rsidRPr="007C625C">
        <w:rPr>
          <w:rFonts w:asciiTheme="minorHAnsi" w:eastAsia="Times New Roman" w:hAnsiTheme="minorHAnsi" w:cstheme="minorHAnsi"/>
          <w:b/>
          <w:lang w:eastAsia="et-EE"/>
        </w:rPr>
        <w:t xml:space="preserve"> toetuse andmise</w:t>
      </w:r>
      <w:r w:rsidR="00181EF8" w:rsidRPr="007C625C">
        <w:rPr>
          <w:rFonts w:asciiTheme="minorHAnsi" w:eastAsia="Times New Roman" w:hAnsiTheme="minorHAnsi" w:cstheme="minorHAnsi"/>
          <w:b/>
          <w:lang w:eastAsia="et-EE"/>
        </w:rPr>
        <w:t xml:space="preserve"> tähtaeg</w:t>
      </w:r>
    </w:p>
    <w:p w14:paraId="2E663753" w14:textId="77777777" w:rsidR="00181EF8" w:rsidRPr="007C625C" w:rsidRDefault="00181EF8" w:rsidP="00606127">
      <w:pPr>
        <w:spacing w:after="0"/>
        <w:rPr>
          <w:rFonts w:asciiTheme="minorHAnsi" w:eastAsia="Times New Roman" w:hAnsiTheme="minorHAnsi" w:cstheme="minorHAnsi"/>
          <w:b/>
          <w:lang w:eastAsia="et-EE"/>
        </w:rPr>
      </w:pPr>
    </w:p>
    <w:p w14:paraId="24E44D32" w14:textId="0E3946CE" w:rsidR="00853602" w:rsidRDefault="00853602" w:rsidP="00606127">
      <w:pPr>
        <w:spacing w:after="0"/>
        <w:rPr>
          <w:rFonts w:asciiTheme="minorHAnsi" w:eastAsia="Times New Roman" w:hAnsiTheme="minorHAnsi" w:cstheme="minorHAnsi"/>
        </w:rPr>
      </w:pPr>
      <w:r w:rsidRPr="007C625C">
        <w:rPr>
          <w:rFonts w:asciiTheme="minorHAnsi" w:eastAsia="Times New Roman" w:hAnsiTheme="minorHAnsi" w:cstheme="minorHAnsi"/>
        </w:rPr>
        <w:t>Käesoleva seaduse § 59</w:t>
      </w:r>
      <w:r w:rsidRPr="007C625C">
        <w:rPr>
          <w:rFonts w:asciiTheme="minorHAnsi" w:eastAsia="Times New Roman" w:hAnsiTheme="minorHAnsi" w:cstheme="minorHAnsi"/>
          <w:vertAlign w:val="superscript"/>
        </w:rPr>
        <w:t xml:space="preserve">4 </w:t>
      </w:r>
      <w:r w:rsidRPr="007C625C">
        <w:rPr>
          <w:rFonts w:asciiTheme="minorHAnsi" w:eastAsia="Times New Roman" w:hAnsiTheme="minorHAnsi" w:cstheme="minorHAnsi"/>
        </w:rPr>
        <w:t xml:space="preserve">lõikes 11 nimetatud korralduse andmise lõpptähtaeg </w:t>
      </w:r>
      <w:r w:rsidR="001542E5">
        <w:rPr>
          <w:rFonts w:asciiTheme="minorHAnsi" w:eastAsia="Times New Roman" w:hAnsiTheme="minorHAnsi" w:cstheme="minorHAnsi"/>
        </w:rPr>
        <w:t>sama paragrahvi</w:t>
      </w:r>
      <w:r w:rsidRPr="007C625C">
        <w:rPr>
          <w:rFonts w:asciiTheme="minorHAnsi" w:eastAsia="Times New Roman" w:hAnsiTheme="minorHAnsi" w:cstheme="minorHAnsi"/>
          <w:vertAlign w:val="superscript"/>
        </w:rPr>
        <w:t xml:space="preserve"> </w:t>
      </w:r>
      <w:r w:rsidRPr="007C625C">
        <w:rPr>
          <w:rFonts w:asciiTheme="minorHAnsi" w:eastAsia="Times New Roman" w:hAnsiTheme="minorHAnsi" w:cstheme="minorHAnsi"/>
        </w:rPr>
        <w:t>lõike 5</w:t>
      </w:r>
      <w:r w:rsidRPr="007C625C">
        <w:rPr>
          <w:rFonts w:asciiTheme="minorHAnsi" w:eastAsia="Times New Roman" w:hAnsiTheme="minorHAnsi" w:cstheme="minorHAnsi"/>
          <w:vertAlign w:val="superscript"/>
        </w:rPr>
        <w:t xml:space="preserve">2 </w:t>
      </w:r>
      <w:r w:rsidRPr="007C625C">
        <w:rPr>
          <w:rFonts w:asciiTheme="minorHAnsi" w:eastAsia="Times New Roman" w:hAnsiTheme="minorHAnsi" w:cstheme="minorHAnsi"/>
        </w:rPr>
        <w:t xml:space="preserve">punktis </w:t>
      </w:r>
      <w:r w:rsidR="0031493A">
        <w:rPr>
          <w:rFonts w:asciiTheme="minorHAnsi" w:eastAsia="Times New Roman" w:hAnsiTheme="minorHAnsi" w:cstheme="minorHAnsi"/>
        </w:rPr>
        <w:t xml:space="preserve">4 nimetatud tootmisseadme </w:t>
      </w:r>
      <w:r w:rsidR="001542E5">
        <w:rPr>
          <w:rFonts w:asciiTheme="minorHAnsi" w:eastAsia="Times New Roman" w:hAnsiTheme="minorHAnsi" w:cstheme="minorHAnsi"/>
        </w:rPr>
        <w:t>korral</w:t>
      </w:r>
      <w:r w:rsidR="0031493A">
        <w:rPr>
          <w:rFonts w:asciiTheme="minorHAnsi" w:eastAsia="Times New Roman" w:hAnsiTheme="minorHAnsi" w:cstheme="minorHAnsi"/>
        </w:rPr>
        <w:t xml:space="preserve"> on 2027. aasta 17. juuli ja punktis 5 </w:t>
      </w:r>
      <w:r w:rsidRPr="007C625C">
        <w:rPr>
          <w:rFonts w:asciiTheme="minorHAnsi" w:eastAsia="Times New Roman" w:hAnsiTheme="minorHAnsi" w:cstheme="minorHAnsi"/>
        </w:rPr>
        <w:t xml:space="preserve">nimetatud tootmisseadmete </w:t>
      </w:r>
      <w:r w:rsidR="001542E5">
        <w:rPr>
          <w:rFonts w:asciiTheme="minorHAnsi" w:eastAsia="Times New Roman" w:hAnsiTheme="minorHAnsi" w:cstheme="minorHAnsi"/>
        </w:rPr>
        <w:t>korral</w:t>
      </w:r>
      <w:r w:rsidRPr="007C625C">
        <w:rPr>
          <w:rFonts w:asciiTheme="minorHAnsi" w:eastAsia="Times New Roman" w:hAnsiTheme="minorHAnsi" w:cstheme="minorHAnsi"/>
        </w:rPr>
        <w:t xml:space="preserve"> 2025. a</w:t>
      </w:r>
      <w:r w:rsidR="00BC4161" w:rsidRPr="007C625C">
        <w:rPr>
          <w:rFonts w:asciiTheme="minorHAnsi" w:eastAsia="Times New Roman" w:hAnsiTheme="minorHAnsi" w:cstheme="minorHAnsi"/>
        </w:rPr>
        <w:t>asta</w:t>
      </w:r>
      <w:r w:rsidRPr="007C625C">
        <w:rPr>
          <w:rFonts w:asciiTheme="minorHAnsi" w:eastAsia="Times New Roman" w:hAnsiTheme="minorHAnsi" w:cstheme="minorHAnsi"/>
        </w:rPr>
        <w:t xml:space="preserve"> 31. detsember.</w:t>
      </w:r>
      <w:r w:rsidR="00130236" w:rsidRPr="007C625C">
        <w:rPr>
          <w:rFonts w:asciiTheme="minorHAnsi" w:eastAsia="Times New Roman" w:hAnsiTheme="minorHAnsi" w:cstheme="minorHAnsi"/>
        </w:rPr>
        <w:t>“;</w:t>
      </w:r>
    </w:p>
    <w:p w14:paraId="6D37BFC5" w14:textId="77777777" w:rsidR="00256CCA" w:rsidRDefault="00256CCA" w:rsidP="00606127">
      <w:pPr>
        <w:spacing w:after="0"/>
        <w:rPr>
          <w:rFonts w:asciiTheme="minorHAnsi" w:eastAsia="Times New Roman" w:hAnsiTheme="minorHAnsi" w:cstheme="minorHAnsi"/>
          <w:b/>
          <w:lang w:eastAsia="et-EE"/>
        </w:rPr>
      </w:pPr>
    </w:p>
    <w:p w14:paraId="7E012912" w14:textId="77777777" w:rsidR="00045528" w:rsidRPr="007C625C" w:rsidRDefault="00045528" w:rsidP="00606127">
      <w:pPr>
        <w:spacing w:after="0"/>
        <w:rPr>
          <w:rFonts w:asciiTheme="minorHAnsi" w:eastAsia="Times New Roman" w:hAnsiTheme="minorHAnsi" w:cstheme="minorHAnsi"/>
          <w:b/>
          <w:lang w:eastAsia="et-EE"/>
        </w:rPr>
      </w:pPr>
    </w:p>
    <w:p w14:paraId="00A92E78" w14:textId="77777777" w:rsidR="0054195A" w:rsidRDefault="008E7C65" w:rsidP="00606127">
      <w:pPr>
        <w:spacing w:after="0"/>
        <w:rPr>
          <w:rFonts w:asciiTheme="minorHAnsi" w:hAnsiTheme="minorHAnsi" w:cstheme="minorHAnsi"/>
        </w:rPr>
      </w:pPr>
      <w:r>
        <w:rPr>
          <w:rFonts w:asciiTheme="minorHAnsi" w:hAnsiTheme="minorHAnsi" w:cstheme="minorHAnsi"/>
          <w:b/>
          <w:bCs/>
        </w:rPr>
        <w:t>30</w:t>
      </w:r>
      <w:r w:rsidR="00A66B08" w:rsidRPr="007C625C">
        <w:rPr>
          <w:rFonts w:asciiTheme="minorHAnsi" w:hAnsiTheme="minorHAnsi" w:cstheme="minorHAnsi"/>
          <w:b/>
          <w:bCs/>
        </w:rPr>
        <w:t xml:space="preserve">) </w:t>
      </w:r>
      <w:r w:rsidR="00D370D6" w:rsidRPr="007C625C">
        <w:rPr>
          <w:rFonts w:asciiTheme="minorHAnsi" w:hAnsiTheme="minorHAnsi" w:cstheme="minorHAnsi"/>
        </w:rPr>
        <w:t>paragrahvi 111</w:t>
      </w:r>
      <w:r w:rsidR="00D370D6" w:rsidRPr="007C625C">
        <w:rPr>
          <w:rFonts w:asciiTheme="minorHAnsi" w:hAnsiTheme="minorHAnsi" w:cstheme="minorHAnsi"/>
          <w:vertAlign w:val="superscript"/>
        </w:rPr>
        <w:t>3</w:t>
      </w:r>
      <w:r w:rsidR="00C30561" w:rsidRPr="007C625C">
        <w:rPr>
          <w:rFonts w:asciiTheme="minorHAnsi" w:hAnsiTheme="minorHAnsi" w:cstheme="minorHAnsi"/>
        </w:rPr>
        <w:t xml:space="preserve"> täiendatakse lõikega 20 järgmises sõnastuses:</w:t>
      </w:r>
    </w:p>
    <w:p w14:paraId="3E6512F5" w14:textId="77777777" w:rsidR="0054195A" w:rsidRDefault="0054195A" w:rsidP="00606127">
      <w:pPr>
        <w:spacing w:after="0"/>
        <w:rPr>
          <w:rFonts w:asciiTheme="minorHAnsi" w:hAnsiTheme="minorHAnsi" w:cstheme="minorHAnsi"/>
        </w:rPr>
      </w:pPr>
    </w:p>
    <w:p w14:paraId="75CE87D9" w14:textId="756853D5" w:rsidR="00C00462" w:rsidRPr="007C625C" w:rsidRDefault="00EB6612" w:rsidP="00606127">
      <w:pPr>
        <w:spacing w:after="0"/>
        <w:rPr>
          <w:rFonts w:asciiTheme="minorHAnsi" w:hAnsiTheme="minorHAnsi" w:cstheme="minorHAnsi"/>
        </w:rPr>
      </w:pPr>
      <w:r w:rsidRPr="007C625C">
        <w:rPr>
          <w:rFonts w:asciiTheme="minorHAnsi" w:hAnsiTheme="minorHAnsi" w:cstheme="minorHAnsi"/>
        </w:rPr>
        <w:t>„</w:t>
      </w:r>
      <w:r w:rsidR="00E43F41" w:rsidRPr="007C625C">
        <w:rPr>
          <w:rFonts w:asciiTheme="minorHAnsi" w:hAnsiTheme="minorHAnsi" w:cstheme="minorHAnsi"/>
        </w:rPr>
        <w:t xml:space="preserve">(20) </w:t>
      </w:r>
      <w:r w:rsidR="002342D2" w:rsidRPr="007C625C">
        <w:rPr>
          <w:rFonts w:asciiTheme="minorHAnsi" w:eastAsia="Times New Roman" w:hAnsiTheme="minorHAnsi" w:cstheme="minorHAnsi"/>
          <w:bCs/>
          <w:lang w:eastAsia="et-EE"/>
        </w:rPr>
        <w:t>K</w:t>
      </w:r>
      <w:r w:rsidR="001731FD" w:rsidRPr="007C625C">
        <w:rPr>
          <w:rFonts w:asciiTheme="minorHAnsi" w:eastAsia="Times New Roman" w:hAnsiTheme="minorHAnsi" w:cstheme="minorHAnsi"/>
          <w:bCs/>
          <w:lang w:eastAsia="et-EE"/>
        </w:rPr>
        <w:t>äesoleva seaduse § 59</w:t>
      </w:r>
      <w:r w:rsidR="001731FD" w:rsidRPr="007C625C">
        <w:rPr>
          <w:rFonts w:asciiTheme="minorHAnsi" w:eastAsia="Times New Roman" w:hAnsiTheme="minorHAnsi" w:cstheme="minorHAnsi"/>
          <w:bCs/>
          <w:vertAlign w:val="superscript"/>
          <w:lang w:eastAsia="et-EE"/>
        </w:rPr>
        <w:t>4</w:t>
      </w:r>
      <w:r w:rsidR="001731FD" w:rsidRPr="007C625C">
        <w:rPr>
          <w:rFonts w:asciiTheme="minorHAnsi" w:eastAsia="Times New Roman" w:hAnsiTheme="minorHAnsi" w:cstheme="minorHAnsi"/>
          <w:bCs/>
          <w:lang w:eastAsia="et-EE"/>
        </w:rPr>
        <w:t xml:space="preserve"> lõiget </w:t>
      </w:r>
      <w:r w:rsidR="00C36EBF" w:rsidRPr="007C625C">
        <w:rPr>
          <w:rFonts w:asciiTheme="minorHAnsi" w:eastAsia="Times New Roman" w:hAnsiTheme="minorHAnsi" w:cstheme="minorHAnsi"/>
          <w:bCs/>
          <w:lang w:eastAsia="et-EE"/>
        </w:rPr>
        <w:t>11</w:t>
      </w:r>
      <w:r w:rsidR="00C36EBF" w:rsidRPr="007C625C">
        <w:rPr>
          <w:rFonts w:asciiTheme="minorHAnsi" w:eastAsia="Times New Roman" w:hAnsiTheme="minorHAnsi" w:cstheme="minorHAnsi"/>
          <w:bCs/>
          <w:vertAlign w:val="superscript"/>
          <w:lang w:eastAsia="et-EE"/>
        </w:rPr>
        <w:t>1</w:t>
      </w:r>
      <w:r w:rsidR="00C36EBF" w:rsidRPr="007C625C">
        <w:rPr>
          <w:rFonts w:asciiTheme="minorHAnsi" w:eastAsia="Times New Roman" w:hAnsiTheme="minorHAnsi" w:cstheme="minorHAnsi"/>
          <w:bCs/>
          <w:lang w:eastAsia="et-EE"/>
        </w:rPr>
        <w:t xml:space="preserve"> rakendatakse</w:t>
      </w:r>
      <w:r w:rsidR="00DE7A81" w:rsidRPr="007C625C">
        <w:rPr>
          <w:rFonts w:asciiTheme="minorHAnsi" w:eastAsia="Times New Roman" w:hAnsiTheme="minorHAnsi" w:cstheme="minorHAnsi"/>
          <w:bCs/>
          <w:lang w:eastAsia="et-EE"/>
        </w:rPr>
        <w:t xml:space="preserve"> pärast 2025. aasta 1. jaanuari </w:t>
      </w:r>
      <w:r w:rsidR="001542E5">
        <w:rPr>
          <w:rFonts w:asciiTheme="minorHAnsi" w:eastAsia="Times New Roman" w:hAnsiTheme="minorHAnsi" w:cstheme="minorHAnsi"/>
          <w:bCs/>
          <w:lang w:eastAsia="et-EE"/>
        </w:rPr>
        <w:t>sama paragrahvi</w:t>
      </w:r>
      <w:r w:rsidR="00AB71FB" w:rsidRPr="007C625C">
        <w:rPr>
          <w:rFonts w:asciiTheme="minorHAnsi" w:eastAsia="Times New Roman" w:hAnsiTheme="minorHAnsi" w:cstheme="minorHAnsi"/>
          <w:bCs/>
          <w:lang w:eastAsia="et-EE"/>
        </w:rPr>
        <w:t xml:space="preserve"> lõike 5 alusel </w:t>
      </w:r>
      <w:r w:rsidR="00DE7A81" w:rsidRPr="007C625C">
        <w:rPr>
          <w:rFonts w:asciiTheme="minorHAnsi" w:eastAsia="Times New Roman" w:hAnsiTheme="minorHAnsi" w:cstheme="minorHAnsi"/>
          <w:bCs/>
          <w:lang w:eastAsia="et-EE"/>
        </w:rPr>
        <w:t>välja</w:t>
      </w:r>
      <w:r w:rsidR="007E4B7B" w:rsidRPr="007C625C">
        <w:rPr>
          <w:rFonts w:asciiTheme="minorHAnsi" w:eastAsia="Times New Roman" w:hAnsiTheme="minorHAnsi" w:cstheme="minorHAnsi"/>
          <w:bCs/>
          <w:lang w:eastAsia="et-EE"/>
        </w:rPr>
        <w:t xml:space="preserve"> </w:t>
      </w:r>
      <w:r w:rsidR="00DE7A81" w:rsidRPr="007C625C">
        <w:rPr>
          <w:rFonts w:asciiTheme="minorHAnsi" w:eastAsia="Times New Roman" w:hAnsiTheme="minorHAnsi" w:cstheme="minorHAnsi"/>
          <w:bCs/>
          <w:lang w:eastAsia="et-EE"/>
        </w:rPr>
        <w:t>kuulutatud vähempakkumis</w:t>
      </w:r>
      <w:r w:rsidR="00275C52" w:rsidRPr="007C625C">
        <w:rPr>
          <w:rFonts w:asciiTheme="minorHAnsi" w:eastAsia="Times New Roman" w:hAnsiTheme="minorHAnsi" w:cstheme="minorHAnsi"/>
          <w:bCs/>
          <w:lang w:eastAsia="et-EE"/>
        </w:rPr>
        <w:t>t</w:t>
      </w:r>
      <w:r w:rsidR="00DE7A81" w:rsidRPr="007C625C">
        <w:rPr>
          <w:rFonts w:asciiTheme="minorHAnsi" w:eastAsia="Times New Roman" w:hAnsiTheme="minorHAnsi" w:cstheme="minorHAnsi"/>
          <w:bCs/>
          <w:lang w:eastAsia="et-EE"/>
        </w:rPr>
        <w:t>e</w:t>
      </w:r>
      <w:r w:rsidR="00E43F41" w:rsidRPr="007C625C">
        <w:rPr>
          <w:rFonts w:asciiTheme="minorHAnsi" w:eastAsia="Times New Roman" w:hAnsiTheme="minorHAnsi" w:cstheme="minorHAnsi"/>
          <w:bCs/>
          <w:lang w:eastAsia="et-EE"/>
        </w:rPr>
        <w:t xml:space="preserve"> ja nende alusel </w:t>
      </w:r>
      <w:r w:rsidR="00275C52" w:rsidRPr="007C625C">
        <w:rPr>
          <w:rFonts w:asciiTheme="minorHAnsi" w:eastAsia="Times New Roman" w:hAnsiTheme="minorHAnsi" w:cstheme="minorHAnsi"/>
          <w:bCs/>
          <w:lang w:eastAsia="et-EE"/>
        </w:rPr>
        <w:t xml:space="preserve">tootjatele </w:t>
      </w:r>
      <w:r w:rsidR="00E43F41" w:rsidRPr="007C625C">
        <w:rPr>
          <w:rFonts w:asciiTheme="minorHAnsi" w:eastAsia="Times New Roman" w:hAnsiTheme="minorHAnsi" w:cstheme="minorHAnsi"/>
          <w:bCs/>
          <w:lang w:eastAsia="et-EE"/>
        </w:rPr>
        <w:t xml:space="preserve">toetuse </w:t>
      </w:r>
      <w:r w:rsidR="002342D2" w:rsidRPr="007C625C">
        <w:rPr>
          <w:rFonts w:asciiTheme="minorHAnsi" w:eastAsia="Times New Roman" w:hAnsiTheme="minorHAnsi" w:cstheme="minorHAnsi"/>
          <w:bCs/>
          <w:lang w:eastAsia="et-EE"/>
        </w:rPr>
        <w:t>maksmise</w:t>
      </w:r>
      <w:r w:rsidR="00E43F41" w:rsidRPr="007C625C">
        <w:rPr>
          <w:rFonts w:asciiTheme="minorHAnsi" w:eastAsia="Times New Roman" w:hAnsiTheme="minorHAnsi" w:cstheme="minorHAnsi"/>
          <w:bCs/>
          <w:lang w:eastAsia="et-EE"/>
        </w:rPr>
        <w:t xml:space="preserve"> suhtes</w:t>
      </w:r>
      <w:r w:rsidR="002342D2" w:rsidRPr="007C625C">
        <w:rPr>
          <w:rFonts w:asciiTheme="minorHAnsi" w:eastAsia="Times New Roman" w:hAnsiTheme="minorHAnsi" w:cstheme="minorHAnsi"/>
          <w:bCs/>
          <w:lang w:eastAsia="et-EE"/>
        </w:rPr>
        <w:t>.“</w:t>
      </w:r>
      <w:r w:rsidR="00BC4161" w:rsidRPr="007C625C">
        <w:rPr>
          <w:rFonts w:asciiTheme="minorHAnsi" w:eastAsia="Times New Roman" w:hAnsiTheme="minorHAnsi" w:cstheme="minorHAnsi"/>
          <w:bCs/>
          <w:lang w:eastAsia="et-EE"/>
        </w:rPr>
        <w:t>.</w:t>
      </w:r>
    </w:p>
    <w:p w14:paraId="7D8F6997" w14:textId="77777777" w:rsidR="00806242" w:rsidRPr="007C625C" w:rsidRDefault="00806242" w:rsidP="00606127">
      <w:pPr>
        <w:spacing w:after="0"/>
        <w:rPr>
          <w:rFonts w:asciiTheme="minorHAnsi" w:hAnsiTheme="minorHAnsi" w:cstheme="minorHAnsi"/>
        </w:rPr>
      </w:pPr>
    </w:p>
    <w:p w14:paraId="5DDBC45D" w14:textId="70D64CD7" w:rsidR="00806242" w:rsidRPr="007C625C" w:rsidRDefault="00806242" w:rsidP="00606127">
      <w:pPr>
        <w:spacing w:after="0"/>
        <w:rPr>
          <w:rFonts w:asciiTheme="minorHAnsi" w:hAnsiTheme="minorHAnsi" w:cstheme="minorHAnsi"/>
          <w:b/>
          <w:bCs/>
        </w:rPr>
      </w:pPr>
      <w:r w:rsidRPr="007C625C">
        <w:rPr>
          <w:rFonts w:asciiTheme="minorHAnsi" w:hAnsiTheme="minorHAnsi" w:cstheme="minorHAnsi"/>
          <w:b/>
          <w:bCs/>
        </w:rPr>
        <w:t>§ 2</w:t>
      </w:r>
      <w:commentRangeStart w:id="114"/>
      <w:ins w:id="115" w:author="Katariina Kärsten" w:date="2024-09-19T12:16:00Z">
        <w:r w:rsidR="00504724">
          <w:rPr>
            <w:rFonts w:asciiTheme="minorHAnsi" w:hAnsiTheme="minorHAnsi" w:cstheme="minorHAnsi"/>
            <w:b/>
            <w:bCs/>
          </w:rPr>
          <w:t>.</w:t>
        </w:r>
        <w:commentRangeEnd w:id="114"/>
        <w:r w:rsidR="00504724">
          <w:rPr>
            <w:rStyle w:val="Kommentaariviide"/>
            <w:rFonts w:asciiTheme="minorHAnsi" w:hAnsiTheme="minorHAnsi"/>
          </w:rPr>
          <w:commentReference w:id="114"/>
        </w:r>
      </w:ins>
      <w:r w:rsidRPr="007C625C">
        <w:rPr>
          <w:rFonts w:asciiTheme="minorHAnsi" w:hAnsiTheme="minorHAnsi" w:cstheme="minorHAnsi"/>
          <w:b/>
          <w:bCs/>
        </w:rPr>
        <w:t xml:space="preserve"> Energiamajanduse korralduse seaduse muutmine</w:t>
      </w:r>
    </w:p>
    <w:p w14:paraId="2A9A7FAF" w14:textId="77777777" w:rsidR="00A66B08" w:rsidRPr="007C625C" w:rsidRDefault="00A66B08" w:rsidP="00606127">
      <w:pPr>
        <w:spacing w:after="0"/>
        <w:rPr>
          <w:rFonts w:asciiTheme="minorHAnsi" w:hAnsiTheme="minorHAnsi" w:cstheme="minorHAnsi"/>
        </w:rPr>
      </w:pPr>
    </w:p>
    <w:p w14:paraId="07DB4193" w14:textId="323C3051" w:rsidR="00A66B08" w:rsidRPr="007C625C" w:rsidRDefault="00BC4161" w:rsidP="00606127">
      <w:pPr>
        <w:spacing w:after="0"/>
        <w:rPr>
          <w:rFonts w:asciiTheme="minorHAnsi" w:hAnsiTheme="minorHAnsi" w:cstheme="minorHAnsi"/>
        </w:rPr>
      </w:pPr>
      <w:r w:rsidRPr="007C625C">
        <w:rPr>
          <w:rFonts w:asciiTheme="minorHAnsi" w:hAnsiTheme="minorHAnsi" w:cstheme="minorHAnsi"/>
        </w:rPr>
        <w:t xml:space="preserve">Energiamajanduse korralduse seaduse § </w:t>
      </w:r>
      <w:r w:rsidR="00A66B08" w:rsidRPr="007C625C">
        <w:rPr>
          <w:rFonts w:asciiTheme="minorHAnsi" w:hAnsiTheme="minorHAnsi" w:cstheme="minorHAnsi"/>
        </w:rPr>
        <w:t>32</w:t>
      </w:r>
      <w:r w:rsidR="00A66B08" w:rsidRPr="007C625C">
        <w:rPr>
          <w:rFonts w:asciiTheme="minorHAnsi" w:hAnsiTheme="minorHAnsi" w:cstheme="minorHAnsi"/>
          <w:vertAlign w:val="superscript"/>
        </w:rPr>
        <w:t xml:space="preserve">1 </w:t>
      </w:r>
      <w:r w:rsidR="00A66B08" w:rsidRPr="007C625C">
        <w:rPr>
          <w:rFonts w:asciiTheme="minorHAnsi" w:hAnsiTheme="minorHAnsi" w:cstheme="minorHAnsi"/>
        </w:rPr>
        <w:t xml:space="preserve">lõikes 1 </w:t>
      </w:r>
      <w:r w:rsidRPr="007C625C">
        <w:rPr>
          <w:rFonts w:asciiTheme="minorHAnsi" w:hAnsiTheme="minorHAnsi" w:cstheme="minorHAnsi"/>
        </w:rPr>
        <w:t xml:space="preserve">asendatakse </w:t>
      </w:r>
      <w:r w:rsidR="00A66B08" w:rsidRPr="007C625C">
        <w:rPr>
          <w:rFonts w:asciiTheme="minorHAnsi" w:hAnsiTheme="minorHAnsi" w:cstheme="minorHAnsi"/>
        </w:rPr>
        <w:t>sõna „aastaks“ sõnaga „aastast“.</w:t>
      </w:r>
    </w:p>
    <w:p w14:paraId="563D65BA" w14:textId="77777777" w:rsidR="008323B7" w:rsidRPr="007C625C" w:rsidRDefault="008323B7" w:rsidP="00606127">
      <w:pPr>
        <w:spacing w:after="0"/>
        <w:rPr>
          <w:rFonts w:asciiTheme="minorHAnsi" w:eastAsia="Times New Roman" w:hAnsiTheme="minorHAnsi" w:cstheme="minorHAnsi"/>
          <w:bCs/>
          <w:color w:val="000000"/>
          <w:lang w:eastAsia="et-EE"/>
        </w:rPr>
      </w:pPr>
    </w:p>
    <w:p w14:paraId="0C74865C" w14:textId="77777777" w:rsidR="008323B7" w:rsidRPr="007C625C" w:rsidRDefault="008323B7" w:rsidP="00606127">
      <w:pPr>
        <w:spacing w:after="0"/>
        <w:rPr>
          <w:rFonts w:asciiTheme="minorHAnsi" w:eastAsia="Times New Roman" w:hAnsiTheme="minorHAnsi" w:cstheme="minorHAnsi"/>
          <w:bCs/>
          <w:color w:val="000000"/>
          <w:lang w:eastAsia="et-EE"/>
        </w:rPr>
      </w:pPr>
    </w:p>
    <w:p w14:paraId="2DBAE789" w14:textId="77777777" w:rsidR="008323B7" w:rsidRPr="007C625C" w:rsidRDefault="008323B7" w:rsidP="00606127">
      <w:pPr>
        <w:pStyle w:val="esimees"/>
        <w:rPr>
          <w:rFonts w:asciiTheme="minorHAnsi" w:hAnsiTheme="minorHAnsi" w:cstheme="minorHAnsi"/>
        </w:rPr>
      </w:pPr>
      <w:r w:rsidRPr="007C625C">
        <w:rPr>
          <w:rFonts w:asciiTheme="minorHAnsi" w:hAnsiTheme="minorHAnsi" w:cstheme="minorHAnsi"/>
        </w:rPr>
        <w:t>Riigikogu esimees</w:t>
      </w:r>
    </w:p>
    <w:p w14:paraId="7651336E" w14:textId="77777777" w:rsidR="008323B7" w:rsidRPr="007C625C" w:rsidRDefault="008323B7" w:rsidP="00606127">
      <w:pPr>
        <w:spacing w:after="0"/>
        <w:ind w:right="47"/>
        <w:rPr>
          <w:rFonts w:asciiTheme="minorHAnsi" w:eastAsia="Times New Roman" w:hAnsiTheme="minorHAnsi" w:cstheme="minorHAnsi"/>
        </w:rPr>
      </w:pPr>
    </w:p>
    <w:p w14:paraId="242EF9CD" w14:textId="432B7389" w:rsidR="008323B7" w:rsidRPr="007C625C" w:rsidRDefault="008323B7" w:rsidP="00606127">
      <w:pPr>
        <w:pBdr>
          <w:bottom w:val="single" w:sz="4" w:space="1" w:color="auto"/>
        </w:pBdr>
        <w:spacing w:after="0"/>
        <w:ind w:right="47"/>
        <w:rPr>
          <w:rFonts w:asciiTheme="minorHAnsi" w:eastAsia="Times New Roman" w:hAnsiTheme="minorHAnsi" w:cstheme="minorHAnsi"/>
        </w:rPr>
      </w:pPr>
      <w:r w:rsidRPr="007C625C">
        <w:rPr>
          <w:rFonts w:asciiTheme="minorHAnsi" w:eastAsia="Times New Roman" w:hAnsiTheme="minorHAnsi" w:cstheme="minorHAnsi"/>
        </w:rPr>
        <w:t>Tallinn,</w:t>
      </w:r>
      <w:r w:rsidRPr="007C625C">
        <w:rPr>
          <w:rFonts w:asciiTheme="minorHAnsi" w:eastAsia="Times New Roman" w:hAnsiTheme="minorHAnsi" w:cstheme="minorHAnsi"/>
        </w:rPr>
        <w:tab/>
        <w:t>202</w:t>
      </w:r>
      <w:r w:rsidR="00D3485B" w:rsidRPr="007C625C">
        <w:rPr>
          <w:rFonts w:asciiTheme="minorHAnsi" w:eastAsia="Times New Roman" w:hAnsiTheme="minorHAnsi" w:cstheme="minorHAnsi"/>
        </w:rPr>
        <w:t>4</w:t>
      </w:r>
    </w:p>
    <w:p w14:paraId="3931E43F" w14:textId="77777777" w:rsidR="008323B7" w:rsidRPr="007C625C" w:rsidRDefault="008323B7" w:rsidP="00606127">
      <w:pPr>
        <w:pBdr>
          <w:bottom w:val="single" w:sz="4" w:space="1" w:color="auto"/>
        </w:pBdr>
        <w:spacing w:after="0"/>
        <w:ind w:right="47"/>
        <w:rPr>
          <w:rFonts w:asciiTheme="minorHAnsi" w:eastAsia="Times New Roman" w:hAnsiTheme="minorHAnsi" w:cstheme="minorHAnsi"/>
        </w:rPr>
      </w:pPr>
    </w:p>
    <w:p w14:paraId="0A9AC521" w14:textId="77777777" w:rsidR="00014A41" w:rsidRDefault="008323B7" w:rsidP="00606127">
      <w:pPr>
        <w:widowControl w:val="0"/>
        <w:suppressAutoHyphens/>
        <w:spacing w:after="0"/>
        <w:textAlignment w:val="baseline"/>
        <w:rPr>
          <w:rFonts w:asciiTheme="minorHAnsi" w:eastAsia="Arial Unicode MS" w:hAnsiTheme="minorHAnsi" w:cstheme="minorHAnsi"/>
          <w:kern w:val="3"/>
          <w:lang w:eastAsia="et-EE"/>
        </w:rPr>
      </w:pPr>
      <w:r w:rsidRPr="007C625C">
        <w:rPr>
          <w:rFonts w:asciiTheme="minorHAnsi" w:eastAsia="Arial Unicode MS" w:hAnsiTheme="minorHAnsi" w:cstheme="minorHAnsi"/>
          <w:kern w:val="3"/>
          <w:lang w:eastAsia="et-EE"/>
        </w:rPr>
        <w:t xml:space="preserve">Algatab </w:t>
      </w:r>
      <w:r w:rsidR="00C868B9">
        <w:rPr>
          <w:rFonts w:asciiTheme="minorHAnsi" w:eastAsia="Arial Unicode MS" w:hAnsiTheme="minorHAnsi" w:cstheme="minorHAnsi"/>
          <w:kern w:val="3"/>
          <w:lang w:eastAsia="et-EE"/>
        </w:rPr>
        <w:t>Vabariigi Valitsus.</w:t>
      </w:r>
    </w:p>
    <w:p w14:paraId="43C07328" w14:textId="0C452489" w:rsidR="005D3ADD" w:rsidRPr="00014A41" w:rsidRDefault="00014A41" w:rsidP="00014A41">
      <w:pPr>
        <w:widowControl w:val="0"/>
        <w:suppressAutoHyphens/>
        <w:spacing w:after="0"/>
        <w:textAlignment w:val="baseline"/>
        <w:rPr>
          <w:rFonts w:asciiTheme="minorHAnsi" w:eastAsia="Arial Unicode MS" w:hAnsiTheme="minorHAnsi" w:cstheme="minorHAnsi"/>
          <w:kern w:val="3"/>
          <w:lang w:eastAsia="et-EE"/>
        </w:rPr>
      </w:pPr>
      <w:r>
        <w:rPr>
          <w:rFonts w:asciiTheme="minorHAnsi" w:eastAsia="Arial Unicode MS" w:hAnsiTheme="minorHAnsi" w:cstheme="minorHAnsi"/>
          <w:kern w:val="3"/>
          <w:lang w:eastAsia="et-EE"/>
        </w:rPr>
        <w:t xml:space="preserve">Tallinn       </w:t>
      </w:r>
      <w:r w:rsidR="00C868B9">
        <w:rPr>
          <w:rFonts w:asciiTheme="minorHAnsi" w:eastAsia="Arial Unicode MS" w:hAnsiTheme="minorHAnsi" w:cstheme="minorHAnsi"/>
          <w:kern w:val="3"/>
          <w:lang w:eastAsia="et-EE"/>
        </w:rPr>
        <w:t xml:space="preserve">      </w:t>
      </w:r>
      <w:r w:rsidR="008323B7" w:rsidRPr="007C625C">
        <w:rPr>
          <w:rFonts w:asciiTheme="minorHAnsi" w:eastAsia="Arial Unicode MS" w:hAnsiTheme="minorHAnsi" w:cstheme="minorHAnsi"/>
          <w:kern w:val="3"/>
          <w:lang w:eastAsia="et-EE"/>
        </w:rPr>
        <w:t>202</w:t>
      </w:r>
      <w:r w:rsidR="00D3485B" w:rsidRPr="007C625C">
        <w:rPr>
          <w:rFonts w:asciiTheme="minorHAnsi" w:eastAsia="Arial Unicode MS" w:hAnsiTheme="minorHAnsi" w:cstheme="minorHAnsi"/>
          <w:kern w:val="3"/>
          <w:lang w:eastAsia="et-EE"/>
        </w:rPr>
        <w:t>4</w:t>
      </w:r>
      <w:r w:rsidR="008323B7" w:rsidRPr="007C625C">
        <w:rPr>
          <w:rFonts w:asciiTheme="minorHAnsi" w:eastAsia="Arial Unicode MS" w:hAnsiTheme="minorHAnsi" w:cstheme="minorHAnsi"/>
          <w:kern w:val="3"/>
          <w:lang w:eastAsia="et-EE"/>
        </w:rPr>
        <w:t>.</w:t>
      </w:r>
    </w:p>
    <w:sectPr w:rsidR="005D3ADD" w:rsidRPr="00014A41" w:rsidSect="00AC5924">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701" w:header="567"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Katariina Kärsten" w:date="2024-09-19T10:18:00Z" w:initials="KK">
    <w:p w14:paraId="1A19B1D7" w14:textId="77777777" w:rsidR="006A2B07" w:rsidRDefault="00520946" w:rsidP="006A2B07">
      <w:pPr>
        <w:pStyle w:val="Kommentaaritekst"/>
      </w:pPr>
      <w:r>
        <w:rPr>
          <w:rStyle w:val="Kommentaariviide"/>
        </w:rPr>
        <w:annotationRef/>
      </w:r>
      <w:r w:rsidR="006A2B07">
        <w:t xml:space="preserve">Mille poolest erineb säte kehtiva ELTS § 58 lg-2 esimesest lausest? </w:t>
      </w:r>
    </w:p>
    <w:p w14:paraId="66C833DC" w14:textId="77777777" w:rsidR="006A2B07" w:rsidRDefault="006A2B07" w:rsidP="006A2B07">
      <w:pPr>
        <w:pStyle w:val="Kommentaaritekst"/>
      </w:pPr>
      <w:r>
        <w:t xml:space="preserve">See sätestab: </w:t>
      </w:r>
    </w:p>
    <w:p w14:paraId="297A65F3" w14:textId="77777777" w:rsidR="006A2B07" w:rsidRDefault="006A2B07" w:rsidP="006A2B07">
      <w:pPr>
        <w:pStyle w:val="Kommentaaritekst"/>
      </w:pPr>
      <w:r>
        <w:rPr>
          <w:i/>
          <w:iCs/>
          <w:color w:val="202020"/>
          <w:highlight w:val="white"/>
        </w:rPr>
        <w:t>E</w:t>
      </w:r>
      <w:r>
        <w:rPr>
          <w:i/>
          <w:iCs/>
          <w:color w:val="202020"/>
          <w:highlight w:val="white"/>
          <w:u w:val="single"/>
        </w:rPr>
        <w:t xml:space="preserve">lektrienergia kogus […], mille eest tervikuna või osaliselt makstakse </w:t>
      </w:r>
      <w:r>
        <w:rPr>
          <w:i/>
          <w:iCs/>
          <w:color w:val="202020"/>
          <w:highlight w:val="white"/>
        </w:rPr>
        <w:t xml:space="preserve">§-s 59, </w:t>
      </w:r>
      <w:r>
        <w:rPr>
          <w:i/>
          <w:iCs/>
          <w:color w:val="202020"/>
          <w:highlight w:val="white"/>
          <w:u w:val="single"/>
        </w:rPr>
        <w:t>59</w:t>
      </w:r>
      <w:r>
        <w:rPr>
          <w:i/>
          <w:iCs/>
          <w:color w:val="202020"/>
          <w:highlight w:val="white"/>
          <w:u w:val="single"/>
          <w:vertAlign w:val="superscript"/>
        </w:rPr>
        <w:t>4</w:t>
      </w:r>
      <w:r>
        <w:rPr>
          <w:i/>
          <w:iCs/>
          <w:color w:val="202020"/>
          <w:highlight w:val="white"/>
        </w:rPr>
        <w:t>, 59</w:t>
      </w:r>
      <w:r>
        <w:rPr>
          <w:i/>
          <w:iCs/>
          <w:color w:val="202020"/>
          <w:highlight w:val="white"/>
          <w:vertAlign w:val="superscript"/>
        </w:rPr>
        <w:t>5</w:t>
      </w:r>
      <w:r>
        <w:rPr>
          <w:i/>
          <w:iCs/>
          <w:color w:val="202020"/>
          <w:highlight w:val="white"/>
        </w:rPr>
        <w:t> või 59</w:t>
      </w:r>
      <w:r>
        <w:rPr>
          <w:i/>
          <w:iCs/>
          <w:color w:val="202020"/>
          <w:highlight w:val="white"/>
          <w:vertAlign w:val="superscript"/>
        </w:rPr>
        <w:t>6</w:t>
      </w:r>
      <w:r>
        <w:rPr>
          <w:i/>
          <w:iCs/>
          <w:color w:val="202020"/>
          <w:highlight w:val="white"/>
        </w:rPr>
        <w:t> n</w:t>
      </w:r>
      <w:r>
        <w:rPr>
          <w:i/>
          <w:iCs/>
          <w:color w:val="202020"/>
          <w:highlight w:val="white"/>
          <w:u w:val="single"/>
        </w:rPr>
        <w:t xml:space="preserve">imetatud toetust, määratakse kindlaks kauglugemisseadmega ning selleks loetakse tootja elektrijaama kõikides liitumispunktides kokku kauplemisperioodi jooksul tegevusloa alusel tegutseva võrguettevõtja võrku antud saldeeritud toodang </w:t>
      </w:r>
      <w:r>
        <w:rPr>
          <w:i/>
          <w:iCs/>
          <w:color w:val="202020"/>
          <w:highlight w:val="white"/>
        </w:rPr>
        <w:t>ja käesoleva seaduse kohase otseliini kaudu tarbijale edastatud elektrienergia kogus.</w:t>
      </w:r>
      <w:r>
        <w:rPr>
          <w:i/>
          <w:iCs/>
        </w:rPr>
        <w:t xml:space="preserve"> </w:t>
      </w:r>
    </w:p>
    <w:p w14:paraId="07C38C75" w14:textId="77777777" w:rsidR="006A2B07" w:rsidRDefault="006A2B07" w:rsidP="006A2B07">
      <w:pPr>
        <w:pStyle w:val="Kommentaaritekst"/>
      </w:pPr>
      <w:r>
        <w:t xml:space="preserve">SK ei anna selgitust. Praegusel kujul ei ole sätte lisamine arusaadav, kui kehtiv õigus juba katab eelnõu kohases lg-s 2­-3 sätestatud määratlust. </w:t>
      </w:r>
    </w:p>
  </w:comment>
  <w:comment w:id="4" w:author="Katariina Kärsten" w:date="2024-09-19T10:49:00Z" w:initials="KK">
    <w:p w14:paraId="24DEC4B9" w14:textId="135201BD" w:rsidR="004750C4" w:rsidRDefault="0099089B" w:rsidP="004750C4">
      <w:pPr>
        <w:pStyle w:val="Kommentaaritekst"/>
      </w:pPr>
      <w:r>
        <w:rPr>
          <w:rStyle w:val="Kommentaariviide"/>
        </w:rPr>
        <w:annotationRef/>
      </w:r>
      <w:r w:rsidR="004750C4">
        <w:t xml:space="preserve">Sõnastus ei moodusta arusaadavat, loogilist lauset. Palume üle vaadata ja parandada. </w:t>
      </w:r>
    </w:p>
  </w:comment>
  <w:comment w:id="34" w:author="Katariina Kärsten" w:date="2024-09-18T16:01:00Z" w:initials="KK">
    <w:p w14:paraId="4D59191F" w14:textId="277AD587" w:rsidR="001C0EF8" w:rsidRDefault="009930E5" w:rsidP="001C0EF8">
      <w:pPr>
        <w:pStyle w:val="Kommentaaritekst"/>
      </w:pPr>
      <w:r>
        <w:rPr>
          <w:rStyle w:val="Kommentaariviide"/>
        </w:rPr>
        <w:annotationRef/>
      </w:r>
      <w:r w:rsidR="001C0EF8">
        <w:t xml:space="preserve">HÕNTE § 11 lg 4 kohaselt peab volitusnorm olema ühelauseline. Selle nõude täitmiseks soovitame volitusnormid eelnõukohase ELTS § 59-10 lg 18 eeskujul tervikuna ümber sõnastada. </w:t>
      </w:r>
    </w:p>
  </w:comment>
  <w:comment w:id="71" w:author="Katariina Kärsten" w:date="2024-09-19T11:31:00Z" w:initials="KK">
    <w:p w14:paraId="0560EE84" w14:textId="473C3B87" w:rsidR="006412AA" w:rsidRDefault="006412AA" w:rsidP="006412AA">
      <w:pPr>
        <w:pStyle w:val="Kommentaaritekst"/>
      </w:pPr>
      <w:r>
        <w:rPr>
          <w:rStyle w:val="Kommentaariviide"/>
        </w:rPr>
        <w:annotationRef/>
      </w:r>
      <w:r>
        <w:t xml:space="preserve">Normi on lihtsam lugeda, kui see esitatakse kujul KUI… SIIS, st kõigepealt eeldus ja siis õiguslik tagajärg. </w:t>
      </w:r>
    </w:p>
  </w:comment>
  <w:comment w:id="81" w:author="Katariina Kärsten" w:date="2024-09-19T11:34:00Z" w:initials="KK">
    <w:p w14:paraId="2AF174BF" w14:textId="77777777" w:rsidR="006412AA" w:rsidRDefault="006412AA" w:rsidP="006412AA">
      <w:pPr>
        <w:pStyle w:val="Kommentaaritekst"/>
      </w:pPr>
      <w:r>
        <w:rPr>
          <w:rStyle w:val="Kommentaariviide"/>
        </w:rPr>
        <w:annotationRef/>
      </w:r>
      <w:r>
        <w:t xml:space="preserve">Sõnastus jätab ebaselgeks, kas tagatisraha tagastamise tähtaeg hakkab kulgema aastase mahu täitumisest või vastava teate esitamisest. Palume see läbi mõelda ja sõnastust vastavalt täpsustada. </w:t>
      </w:r>
    </w:p>
  </w:comment>
  <w:comment w:id="88" w:author="Katariina Kärsten" w:date="2024-09-19T11:44:00Z" w:initials="KK">
    <w:p w14:paraId="147417B0" w14:textId="77777777" w:rsidR="00BE25AB" w:rsidRDefault="00BE25AB" w:rsidP="00BE25AB">
      <w:pPr>
        <w:pStyle w:val="Kommentaaritekst"/>
      </w:pPr>
      <w:r>
        <w:rPr>
          <w:rStyle w:val="Kommentaariviide"/>
        </w:rPr>
        <w:annotationRef/>
      </w:r>
      <w:r>
        <w:t xml:space="preserve">Näiteid seadustekstis tavapäraselt ei tooda, selle asemel on sobivam kasutatakse sõna </w:t>
      </w:r>
      <w:r>
        <w:rPr>
          <w:i/>
          <w:iCs/>
        </w:rPr>
        <w:t>sealhulgas</w:t>
      </w:r>
      <w:r>
        <w:t xml:space="preserve">. </w:t>
      </w:r>
    </w:p>
  </w:comment>
  <w:comment w:id="92" w:author="Katariina Kärsten" w:date="2024-09-18T16:03:00Z" w:initials="KK">
    <w:p w14:paraId="7EE26BE5" w14:textId="77777777" w:rsidR="004750C4" w:rsidRDefault="009930E5" w:rsidP="004750C4">
      <w:pPr>
        <w:pStyle w:val="Kommentaaritekst"/>
      </w:pPr>
      <w:r>
        <w:rPr>
          <w:rStyle w:val="Kommentaariviide"/>
        </w:rPr>
        <w:annotationRef/>
      </w:r>
      <w:r w:rsidR="004750C4">
        <w:t xml:space="preserve">Väga mahukas paragrahv, seda tuleks HÕNTE § 24 lg 5 järgi vältida. Soovitame paragrahvi lõiked sisu järgi mitmeks paragrahviks rühmitada. </w:t>
      </w:r>
    </w:p>
  </w:comment>
  <w:comment w:id="99" w:author="Katariina Kärsten" w:date="2024-09-19T11:43:00Z" w:initials="KK">
    <w:p w14:paraId="146FF8D3" w14:textId="172C22B4" w:rsidR="00BE25AB" w:rsidRDefault="00BE25AB" w:rsidP="00BE25AB">
      <w:pPr>
        <w:pStyle w:val="Kommentaaritekst"/>
      </w:pPr>
      <w:r>
        <w:rPr>
          <w:rStyle w:val="Kommentaariviide"/>
        </w:rPr>
        <w:annotationRef/>
      </w:r>
      <w:r>
        <w:t xml:space="preserve">Näiteid seadustekstis tavapäraselt ei tooda, selle asemel on sobivam kasutatakse sõna </w:t>
      </w:r>
      <w:r>
        <w:rPr>
          <w:i/>
          <w:iCs/>
        </w:rPr>
        <w:t>sealhulgas</w:t>
      </w:r>
      <w:r>
        <w:t xml:space="preserve">. </w:t>
      </w:r>
    </w:p>
  </w:comment>
  <w:comment w:id="111" w:author="Katariina Kärsten" w:date="2024-09-19T12:00:00Z" w:initials="KK">
    <w:p w14:paraId="3D4B5182" w14:textId="77777777" w:rsidR="001C0EF8" w:rsidRDefault="009C6C95" w:rsidP="001C0EF8">
      <w:pPr>
        <w:pStyle w:val="Kommentaaritekst"/>
      </w:pPr>
      <w:r>
        <w:rPr>
          <w:rStyle w:val="Kommentaariviide"/>
        </w:rPr>
        <w:annotationRef/>
      </w:r>
      <w:r w:rsidR="001C0EF8">
        <w:t xml:space="preserve">Palume hinnata, kas see väljend on sättes vajalik, st kas need sõnad kannavad selles normis iseseisvat õiguslikku tähendust. Mujal ELTS tekstis seda väljendit ei kasutata. Kui mõiste on siiski vajalik, siis tuleks see defineerida. </w:t>
      </w:r>
    </w:p>
    <w:p w14:paraId="0F35ED1B" w14:textId="77777777" w:rsidR="001C0EF8" w:rsidRDefault="001C0EF8" w:rsidP="001C0EF8">
      <w:pPr>
        <w:pStyle w:val="Kommentaaritekst"/>
      </w:pPr>
      <w:r>
        <w:t xml:space="preserve">Arvestades, et tasakaalustamisteenust võivad pakuvad ka teist tüüpi tehnoloogiaga tootjad, kahtleme, kas meretuuleparkide vähempakkumise tingimuste paragrahv on sobiv koht selle termini esmakordseks nimetamiseks ja defineerimiseks. </w:t>
      </w:r>
    </w:p>
  </w:comment>
  <w:comment w:id="114" w:author="Katariina Kärsten" w:date="2024-09-19T12:16:00Z" w:initials="KK">
    <w:p w14:paraId="77CAD5D2" w14:textId="77777777" w:rsidR="00504724" w:rsidRDefault="00504724" w:rsidP="00504724">
      <w:pPr>
        <w:pStyle w:val="Kommentaaritekst"/>
      </w:pPr>
      <w:r>
        <w:rPr>
          <w:rStyle w:val="Kommentaariviide"/>
        </w:rPr>
        <w:annotationRef/>
      </w:r>
      <w:r>
        <w:t>Punkt puudu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C38C75" w15:done="0"/>
  <w15:commentEx w15:paraId="24DEC4B9" w15:done="0"/>
  <w15:commentEx w15:paraId="4D59191F" w15:done="0"/>
  <w15:commentEx w15:paraId="0560EE84" w15:done="0"/>
  <w15:commentEx w15:paraId="2AF174BF" w15:done="0"/>
  <w15:commentEx w15:paraId="147417B0" w15:done="0"/>
  <w15:commentEx w15:paraId="7EE26BE5" w15:done="0"/>
  <w15:commentEx w15:paraId="146FF8D3" w15:done="0"/>
  <w15:commentEx w15:paraId="0F35ED1B" w15:done="0"/>
  <w15:commentEx w15:paraId="77CAD5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678F6" w16cex:dateUtc="2024-09-19T07:18:00Z"/>
  <w16cex:commentExtensible w16cex:durableId="2A96804D" w16cex:dateUtc="2024-09-19T07:49:00Z"/>
  <w16cex:commentExtensible w16cex:durableId="2A9577EE" w16cex:dateUtc="2024-09-18T13:01:00Z"/>
  <w16cex:commentExtensible w16cex:durableId="2A968A2F" w16cex:dateUtc="2024-09-19T08:31:00Z"/>
  <w16cex:commentExtensible w16cex:durableId="2A968AC5" w16cex:dateUtc="2024-09-19T08:34:00Z"/>
  <w16cex:commentExtensible w16cex:durableId="2A968D13" w16cex:dateUtc="2024-09-19T08:44:00Z"/>
  <w16cex:commentExtensible w16cex:durableId="2A957841" w16cex:dateUtc="2024-09-18T13:03:00Z"/>
  <w16cex:commentExtensible w16cex:durableId="2A968CDD" w16cex:dateUtc="2024-09-19T08:43:00Z"/>
  <w16cex:commentExtensible w16cex:durableId="2A9690F0" w16cex:dateUtc="2024-09-19T09:00:00Z"/>
  <w16cex:commentExtensible w16cex:durableId="2A96948E" w16cex:dateUtc="2024-09-19T0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C38C75" w16cid:durableId="2A9678F6"/>
  <w16cid:commentId w16cid:paraId="24DEC4B9" w16cid:durableId="2A96804D"/>
  <w16cid:commentId w16cid:paraId="4D59191F" w16cid:durableId="2A9577EE"/>
  <w16cid:commentId w16cid:paraId="0560EE84" w16cid:durableId="2A968A2F"/>
  <w16cid:commentId w16cid:paraId="2AF174BF" w16cid:durableId="2A968AC5"/>
  <w16cid:commentId w16cid:paraId="147417B0" w16cid:durableId="2A968D13"/>
  <w16cid:commentId w16cid:paraId="7EE26BE5" w16cid:durableId="2A957841"/>
  <w16cid:commentId w16cid:paraId="146FF8D3" w16cid:durableId="2A968CDD"/>
  <w16cid:commentId w16cid:paraId="0F35ED1B" w16cid:durableId="2A9690F0"/>
  <w16cid:commentId w16cid:paraId="77CAD5D2" w16cid:durableId="2A9694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7B34C" w14:textId="77777777" w:rsidR="00F864C5" w:rsidRDefault="00F864C5">
      <w:pPr>
        <w:spacing w:after="0"/>
      </w:pPr>
      <w:r>
        <w:separator/>
      </w:r>
    </w:p>
  </w:endnote>
  <w:endnote w:type="continuationSeparator" w:id="0">
    <w:p w14:paraId="68F63475" w14:textId="77777777" w:rsidR="00F864C5" w:rsidRDefault="00F864C5">
      <w:pPr>
        <w:spacing w:after="0"/>
      </w:pPr>
      <w:r>
        <w:continuationSeparator/>
      </w:r>
    </w:p>
  </w:endnote>
  <w:endnote w:type="continuationNotice" w:id="1">
    <w:p w14:paraId="75DD5C09" w14:textId="77777777" w:rsidR="00F864C5" w:rsidRDefault="00F864C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Century Gothic"/>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438C8" w14:textId="77777777" w:rsidR="00BF2E70" w:rsidRDefault="00BF2E70">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9574960"/>
      <w:docPartObj>
        <w:docPartGallery w:val="Page Numbers (Bottom of Page)"/>
        <w:docPartUnique/>
      </w:docPartObj>
    </w:sdtPr>
    <w:sdtEndPr>
      <w:rPr>
        <w:noProof/>
      </w:rPr>
    </w:sdtEndPr>
    <w:sdtContent>
      <w:p w14:paraId="615FFA09" w14:textId="76E1632E" w:rsidR="0050784D" w:rsidRDefault="0050784D" w:rsidP="0050784D">
        <w:pPr>
          <w:pStyle w:val="Jalus"/>
          <w:jc w:val="center"/>
        </w:pPr>
        <w:r>
          <w:fldChar w:fldCharType="begin"/>
        </w:r>
        <w:r>
          <w:instrText xml:space="preserve"> PAGE   \* MERGEFORMAT </w:instrText>
        </w:r>
        <w:r>
          <w:fldChar w:fldCharType="separate"/>
        </w:r>
        <w:r>
          <w:rPr>
            <w:noProof/>
          </w:rPr>
          <w:t>2</w:t>
        </w:r>
        <w:r>
          <w:rPr>
            <w:noProof/>
          </w:rPr>
          <w:fldChar w:fldCharType="end"/>
        </w:r>
      </w:p>
    </w:sdtContent>
  </w:sdt>
  <w:p w14:paraId="3AA45708" w14:textId="5F7D34D0" w:rsidR="00F55561" w:rsidRDefault="00F55561" w:rsidP="00FC6F33">
    <w:pPr>
      <w:pStyle w:val="Jalu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497"/>
      <w:docPartObj>
        <w:docPartGallery w:val="Page Numbers (Bottom of Page)"/>
        <w:docPartUnique/>
      </w:docPartObj>
    </w:sdtPr>
    <w:sdtEndPr/>
    <w:sdtContent>
      <w:p w14:paraId="4CCAE202" w14:textId="77777777" w:rsidR="00F55561" w:rsidRDefault="0016647F" w:rsidP="0085470A">
        <w:pPr>
          <w:pStyle w:val="Jalus"/>
          <w:jc w:val="center"/>
        </w:pP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95282" w14:textId="77777777" w:rsidR="00F864C5" w:rsidRDefault="00F864C5">
      <w:pPr>
        <w:spacing w:after="0"/>
      </w:pPr>
      <w:r>
        <w:separator/>
      </w:r>
    </w:p>
  </w:footnote>
  <w:footnote w:type="continuationSeparator" w:id="0">
    <w:p w14:paraId="7DA50771" w14:textId="77777777" w:rsidR="00F864C5" w:rsidRDefault="00F864C5">
      <w:pPr>
        <w:spacing w:after="0"/>
      </w:pPr>
      <w:r>
        <w:continuationSeparator/>
      </w:r>
    </w:p>
  </w:footnote>
  <w:footnote w:type="continuationNotice" w:id="1">
    <w:p w14:paraId="191D24BE" w14:textId="77777777" w:rsidR="00F864C5" w:rsidRDefault="00F864C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85DAC" w14:textId="77777777" w:rsidR="00BF2E70" w:rsidRDefault="00BF2E70">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4AA13" w14:textId="77777777" w:rsidR="00BF2E70" w:rsidRDefault="00BF2E70">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837E" w14:textId="77777777" w:rsidR="00BF2E70" w:rsidRDefault="00BF2E7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Pealkiri6"/>
      <w:lvlText w:val="(%6)"/>
      <w:lvlJc w:val="left"/>
      <w:pPr>
        <w:tabs>
          <w:tab w:val="num" w:pos="3960"/>
        </w:tabs>
        <w:ind w:left="3600" w:firstLine="0"/>
      </w:pPr>
    </w:lvl>
    <w:lvl w:ilvl="6">
      <w:start w:val="1"/>
      <w:numFmt w:val="lowerRoman"/>
      <w:pStyle w:val="Pealkiri7"/>
      <w:lvlText w:val="(%7)"/>
      <w:lvlJc w:val="left"/>
      <w:pPr>
        <w:tabs>
          <w:tab w:val="num" w:pos="4680"/>
        </w:tabs>
        <w:ind w:left="4320" w:firstLine="0"/>
      </w:pPr>
    </w:lvl>
    <w:lvl w:ilvl="7">
      <w:start w:val="1"/>
      <w:numFmt w:val="lowerLetter"/>
      <w:pStyle w:val="Pealkiri8"/>
      <w:lvlText w:val="(%8)"/>
      <w:lvlJc w:val="left"/>
      <w:pPr>
        <w:tabs>
          <w:tab w:val="num" w:pos="5400"/>
        </w:tabs>
        <w:ind w:left="5040" w:firstLine="0"/>
      </w:pPr>
    </w:lvl>
    <w:lvl w:ilvl="8">
      <w:start w:val="1"/>
      <w:numFmt w:val="lowerRoman"/>
      <w:pStyle w:val="Pealkiri9"/>
      <w:lvlText w:val="(%9)"/>
      <w:lvlJc w:val="left"/>
      <w:pPr>
        <w:tabs>
          <w:tab w:val="num" w:pos="6120"/>
        </w:tabs>
        <w:ind w:left="5760" w:firstLine="0"/>
      </w:pPr>
    </w:lvl>
  </w:abstractNum>
  <w:abstractNum w:abstractNumId="1" w15:restartNumberingAfterBreak="0">
    <w:nsid w:val="006D11FA"/>
    <w:multiLevelType w:val="hybridMultilevel"/>
    <w:tmpl w:val="50FC5750"/>
    <w:lvl w:ilvl="0" w:tplc="AE602CAC">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4F73820"/>
    <w:multiLevelType w:val="hybridMultilevel"/>
    <w:tmpl w:val="13BEBE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B71BF7"/>
    <w:multiLevelType w:val="hybridMultilevel"/>
    <w:tmpl w:val="C87610CC"/>
    <w:lvl w:ilvl="0" w:tplc="27961200">
      <w:start w:val="32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23405BD"/>
    <w:multiLevelType w:val="hybridMultilevel"/>
    <w:tmpl w:val="8BF0F7A6"/>
    <w:lvl w:ilvl="0" w:tplc="3C4A531A">
      <w:start w:val="1"/>
      <w:numFmt w:val="decimal"/>
      <w:lvlText w:val="%1)"/>
      <w:lvlJc w:val="left"/>
      <w:pPr>
        <w:ind w:left="720" w:hanging="360"/>
      </w:pPr>
    </w:lvl>
    <w:lvl w:ilvl="1" w:tplc="96189DB2">
      <w:start w:val="1"/>
      <w:numFmt w:val="decimal"/>
      <w:lvlText w:val="%2)"/>
      <w:lvlJc w:val="left"/>
      <w:pPr>
        <w:ind w:left="720" w:hanging="360"/>
      </w:pPr>
    </w:lvl>
    <w:lvl w:ilvl="2" w:tplc="1BAE5442">
      <w:start w:val="1"/>
      <w:numFmt w:val="decimal"/>
      <w:lvlText w:val="%3)"/>
      <w:lvlJc w:val="left"/>
      <w:pPr>
        <w:ind w:left="720" w:hanging="360"/>
      </w:pPr>
    </w:lvl>
    <w:lvl w:ilvl="3" w:tplc="F33AAB9E">
      <w:start w:val="1"/>
      <w:numFmt w:val="decimal"/>
      <w:lvlText w:val="%4)"/>
      <w:lvlJc w:val="left"/>
      <w:pPr>
        <w:ind w:left="720" w:hanging="360"/>
      </w:pPr>
    </w:lvl>
    <w:lvl w:ilvl="4" w:tplc="65AE5FFA">
      <w:start w:val="1"/>
      <w:numFmt w:val="decimal"/>
      <w:lvlText w:val="%5)"/>
      <w:lvlJc w:val="left"/>
      <w:pPr>
        <w:ind w:left="720" w:hanging="360"/>
      </w:pPr>
    </w:lvl>
    <w:lvl w:ilvl="5" w:tplc="5B4A8CB6">
      <w:start w:val="1"/>
      <w:numFmt w:val="decimal"/>
      <w:lvlText w:val="%6)"/>
      <w:lvlJc w:val="left"/>
      <w:pPr>
        <w:ind w:left="720" w:hanging="360"/>
      </w:pPr>
    </w:lvl>
    <w:lvl w:ilvl="6" w:tplc="A636E4A2">
      <w:start w:val="1"/>
      <w:numFmt w:val="decimal"/>
      <w:lvlText w:val="%7)"/>
      <w:lvlJc w:val="left"/>
      <w:pPr>
        <w:ind w:left="720" w:hanging="360"/>
      </w:pPr>
    </w:lvl>
    <w:lvl w:ilvl="7" w:tplc="CC903296">
      <w:start w:val="1"/>
      <w:numFmt w:val="decimal"/>
      <w:lvlText w:val="%8)"/>
      <w:lvlJc w:val="left"/>
      <w:pPr>
        <w:ind w:left="720" w:hanging="360"/>
      </w:pPr>
    </w:lvl>
    <w:lvl w:ilvl="8" w:tplc="EA100272">
      <w:start w:val="1"/>
      <w:numFmt w:val="decimal"/>
      <w:lvlText w:val="%9)"/>
      <w:lvlJc w:val="left"/>
      <w:pPr>
        <w:ind w:left="720" w:hanging="360"/>
      </w:pPr>
    </w:lvl>
  </w:abstractNum>
  <w:abstractNum w:abstractNumId="6" w15:restartNumberingAfterBreak="0">
    <w:nsid w:val="187F7E8C"/>
    <w:multiLevelType w:val="hybridMultilevel"/>
    <w:tmpl w:val="282CA2DC"/>
    <w:lvl w:ilvl="0" w:tplc="5C36E8BE">
      <w:start w:val="1"/>
      <w:numFmt w:val="bullet"/>
      <w:lvlText w:val=""/>
      <w:lvlJc w:val="left"/>
      <w:pPr>
        <w:ind w:left="1020" w:hanging="360"/>
      </w:pPr>
      <w:rPr>
        <w:rFonts w:ascii="Symbol" w:hAnsi="Symbol"/>
      </w:rPr>
    </w:lvl>
    <w:lvl w:ilvl="1" w:tplc="4BDA687C">
      <w:start w:val="1"/>
      <w:numFmt w:val="bullet"/>
      <w:lvlText w:val=""/>
      <w:lvlJc w:val="left"/>
      <w:pPr>
        <w:ind w:left="1020" w:hanging="360"/>
      </w:pPr>
      <w:rPr>
        <w:rFonts w:ascii="Symbol" w:hAnsi="Symbol"/>
      </w:rPr>
    </w:lvl>
    <w:lvl w:ilvl="2" w:tplc="EED64C08">
      <w:start w:val="1"/>
      <w:numFmt w:val="bullet"/>
      <w:lvlText w:val=""/>
      <w:lvlJc w:val="left"/>
      <w:pPr>
        <w:ind w:left="1020" w:hanging="360"/>
      </w:pPr>
      <w:rPr>
        <w:rFonts w:ascii="Symbol" w:hAnsi="Symbol"/>
      </w:rPr>
    </w:lvl>
    <w:lvl w:ilvl="3" w:tplc="658874C6">
      <w:start w:val="1"/>
      <w:numFmt w:val="bullet"/>
      <w:lvlText w:val=""/>
      <w:lvlJc w:val="left"/>
      <w:pPr>
        <w:ind w:left="1020" w:hanging="360"/>
      </w:pPr>
      <w:rPr>
        <w:rFonts w:ascii="Symbol" w:hAnsi="Symbol"/>
      </w:rPr>
    </w:lvl>
    <w:lvl w:ilvl="4" w:tplc="3B58EC02">
      <w:start w:val="1"/>
      <w:numFmt w:val="bullet"/>
      <w:lvlText w:val=""/>
      <w:lvlJc w:val="left"/>
      <w:pPr>
        <w:ind w:left="1020" w:hanging="360"/>
      </w:pPr>
      <w:rPr>
        <w:rFonts w:ascii="Symbol" w:hAnsi="Symbol"/>
      </w:rPr>
    </w:lvl>
    <w:lvl w:ilvl="5" w:tplc="AA98FC06">
      <w:start w:val="1"/>
      <w:numFmt w:val="bullet"/>
      <w:lvlText w:val=""/>
      <w:lvlJc w:val="left"/>
      <w:pPr>
        <w:ind w:left="1020" w:hanging="360"/>
      </w:pPr>
      <w:rPr>
        <w:rFonts w:ascii="Symbol" w:hAnsi="Symbol"/>
      </w:rPr>
    </w:lvl>
    <w:lvl w:ilvl="6" w:tplc="FE0E0466">
      <w:start w:val="1"/>
      <w:numFmt w:val="bullet"/>
      <w:lvlText w:val=""/>
      <w:lvlJc w:val="left"/>
      <w:pPr>
        <w:ind w:left="1020" w:hanging="360"/>
      </w:pPr>
      <w:rPr>
        <w:rFonts w:ascii="Symbol" w:hAnsi="Symbol"/>
      </w:rPr>
    </w:lvl>
    <w:lvl w:ilvl="7" w:tplc="2F448A7E">
      <w:start w:val="1"/>
      <w:numFmt w:val="bullet"/>
      <w:lvlText w:val=""/>
      <w:lvlJc w:val="left"/>
      <w:pPr>
        <w:ind w:left="1020" w:hanging="360"/>
      </w:pPr>
      <w:rPr>
        <w:rFonts w:ascii="Symbol" w:hAnsi="Symbol"/>
      </w:rPr>
    </w:lvl>
    <w:lvl w:ilvl="8" w:tplc="A7889992">
      <w:start w:val="1"/>
      <w:numFmt w:val="bullet"/>
      <w:lvlText w:val=""/>
      <w:lvlJc w:val="left"/>
      <w:pPr>
        <w:ind w:left="1020" w:hanging="360"/>
      </w:pPr>
      <w:rPr>
        <w:rFonts w:ascii="Symbol" w:hAnsi="Symbol"/>
      </w:rPr>
    </w:lvl>
  </w:abstractNum>
  <w:abstractNum w:abstractNumId="7" w15:restartNumberingAfterBreak="0">
    <w:nsid w:val="1B012DAB"/>
    <w:multiLevelType w:val="hybridMultilevel"/>
    <w:tmpl w:val="BB38EFDA"/>
    <w:lvl w:ilvl="0" w:tplc="F42CC644">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8"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0D301D5"/>
    <w:multiLevelType w:val="hybridMultilevel"/>
    <w:tmpl w:val="015CA154"/>
    <w:lvl w:ilvl="0" w:tplc="A4AE4212">
      <w:start w:val="1"/>
      <w:numFmt w:val="decimal"/>
      <w:lvlText w:val="%1."/>
      <w:lvlJc w:val="left"/>
      <w:pPr>
        <w:ind w:left="1020" w:hanging="360"/>
      </w:pPr>
    </w:lvl>
    <w:lvl w:ilvl="1" w:tplc="1610C3AE">
      <w:start w:val="1"/>
      <w:numFmt w:val="decimal"/>
      <w:lvlText w:val="%2."/>
      <w:lvlJc w:val="left"/>
      <w:pPr>
        <w:ind w:left="1020" w:hanging="360"/>
      </w:pPr>
    </w:lvl>
    <w:lvl w:ilvl="2" w:tplc="70A4AA60">
      <w:start w:val="1"/>
      <w:numFmt w:val="decimal"/>
      <w:lvlText w:val="%3."/>
      <w:lvlJc w:val="left"/>
      <w:pPr>
        <w:ind w:left="1020" w:hanging="360"/>
      </w:pPr>
    </w:lvl>
    <w:lvl w:ilvl="3" w:tplc="CADC13C0">
      <w:start w:val="1"/>
      <w:numFmt w:val="decimal"/>
      <w:lvlText w:val="%4."/>
      <w:lvlJc w:val="left"/>
      <w:pPr>
        <w:ind w:left="1020" w:hanging="360"/>
      </w:pPr>
    </w:lvl>
    <w:lvl w:ilvl="4" w:tplc="331286C0">
      <w:start w:val="1"/>
      <w:numFmt w:val="decimal"/>
      <w:lvlText w:val="%5."/>
      <w:lvlJc w:val="left"/>
      <w:pPr>
        <w:ind w:left="1020" w:hanging="360"/>
      </w:pPr>
    </w:lvl>
    <w:lvl w:ilvl="5" w:tplc="DF66DB74">
      <w:start w:val="1"/>
      <w:numFmt w:val="decimal"/>
      <w:lvlText w:val="%6."/>
      <w:lvlJc w:val="left"/>
      <w:pPr>
        <w:ind w:left="1020" w:hanging="360"/>
      </w:pPr>
    </w:lvl>
    <w:lvl w:ilvl="6" w:tplc="9ADC63FA">
      <w:start w:val="1"/>
      <w:numFmt w:val="decimal"/>
      <w:lvlText w:val="%7."/>
      <w:lvlJc w:val="left"/>
      <w:pPr>
        <w:ind w:left="1020" w:hanging="360"/>
      </w:pPr>
    </w:lvl>
    <w:lvl w:ilvl="7" w:tplc="D0665496">
      <w:start w:val="1"/>
      <w:numFmt w:val="decimal"/>
      <w:lvlText w:val="%8."/>
      <w:lvlJc w:val="left"/>
      <w:pPr>
        <w:ind w:left="1020" w:hanging="360"/>
      </w:pPr>
    </w:lvl>
    <w:lvl w:ilvl="8" w:tplc="6172A9C4">
      <w:start w:val="1"/>
      <w:numFmt w:val="decimal"/>
      <w:lvlText w:val="%9."/>
      <w:lvlJc w:val="left"/>
      <w:pPr>
        <w:ind w:left="1020" w:hanging="360"/>
      </w:pPr>
    </w:lvl>
  </w:abstractNum>
  <w:abstractNum w:abstractNumId="10" w15:restartNumberingAfterBreak="0">
    <w:nsid w:val="21597F49"/>
    <w:multiLevelType w:val="hybridMultilevel"/>
    <w:tmpl w:val="D24AEB0A"/>
    <w:lvl w:ilvl="0" w:tplc="8B78FA32">
      <w:start w:val="1"/>
      <w:numFmt w:val="bullet"/>
      <w:lvlText w:val=""/>
      <w:lvlJc w:val="left"/>
      <w:pPr>
        <w:ind w:left="1020" w:hanging="360"/>
      </w:pPr>
      <w:rPr>
        <w:rFonts w:ascii="Symbol" w:hAnsi="Symbol"/>
      </w:rPr>
    </w:lvl>
    <w:lvl w:ilvl="1" w:tplc="18A600BA">
      <w:start w:val="1"/>
      <w:numFmt w:val="bullet"/>
      <w:lvlText w:val=""/>
      <w:lvlJc w:val="left"/>
      <w:pPr>
        <w:ind w:left="1020" w:hanging="360"/>
      </w:pPr>
      <w:rPr>
        <w:rFonts w:ascii="Symbol" w:hAnsi="Symbol"/>
      </w:rPr>
    </w:lvl>
    <w:lvl w:ilvl="2" w:tplc="462C59B2">
      <w:start w:val="1"/>
      <w:numFmt w:val="bullet"/>
      <w:lvlText w:val=""/>
      <w:lvlJc w:val="left"/>
      <w:pPr>
        <w:ind w:left="1020" w:hanging="360"/>
      </w:pPr>
      <w:rPr>
        <w:rFonts w:ascii="Symbol" w:hAnsi="Symbol"/>
      </w:rPr>
    </w:lvl>
    <w:lvl w:ilvl="3" w:tplc="653E74A8">
      <w:start w:val="1"/>
      <w:numFmt w:val="bullet"/>
      <w:lvlText w:val=""/>
      <w:lvlJc w:val="left"/>
      <w:pPr>
        <w:ind w:left="1020" w:hanging="360"/>
      </w:pPr>
      <w:rPr>
        <w:rFonts w:ascii="Symbol" w:hAnsi="Symbol"/>
      </w:rPr>
    </w:lvl>
    <w:lvl w:ilvl="4" w:tplc="AA82D54E">
      <w:start w:val="1"/>
      <w:numFmt w:val="bullet"/>
      <w:lvlText w:val=""/>
      <w:lvlJc w:val="left"/>
      <w:pPr>
        <w:ind w:left="1020" w:hanging="360"/>
      </w:pPr>
      <w:rPr>
        <w:rFonts w:ascii="Symbol" w:hAnsi="Symbol"/>
      </w:rPr>
    </w:lvl>
    <w:lvl w:ilvl="5" w:tplc="A5900B0E">
      <w:start w:val="1"/>
      <w:numFmt w:val="bullet"/>
      <w:lvlText w:val=""/>
      <w:lvlJc w:val="left"/>
      <w:pPr>
        <w:ind w:left="1020" w:hanging="360"/>
      </w:pPr>
      <w:rPr>
        <w:rFonts w:ascii="Symbol" w:hAnsi="Symbol"/>
      </w:rPr>
    </w:lvl>
    <w:lvl w:ilvl="6" w:tplc="939677E6">
      <w:start w:val="1"/>
      <w:numFmt w:val="bullet"/>
      <w:lvlText w:val=""/>
      <w:lvlJc w:val="left"/>
      <w:pPr>
        <w:ind w:left="1020" w:hanging="360"/>
      </w:pPr>
      <w:rPr>
        <w:rFonts w:ascii="Symbol" w:hAnsi="Symbol"/>
      </w:rPr>
    </w:lvl>
    <w:lvl w:ilvl="7" w:tplc="3996C17E">
      <w:start w:val="1"/>
      <w:numFmt w:val="bullet"/>
      <w:lvlText w:val=""/>
      <w:lvlJc w:val="left"/>
      <w:pPr>
        <w:ind w:left="1020" w:hanging="360"/>
      </w:pPr>
      <w:rPr>
        <w:rFonts w:ascii="Symbol" w:hAnsi="Symbol"/>
      </w:rPr>
    </w:lvl>
    <w:lvl w:ilvl="8" w:tplc="9B4AE306">
      <w:start w:val="1"/>
      <w:numFmt w:val="bullet"/>
      <w:lvlText w:val=""/>
      <w:lvlJc w:val="left"/>
      <w:pPr>
        <w:ind w:left="1020" w:hanging="360"/>
      </w:pPr>
      <w:rPr>
        <w:rFonts w:ascii="Symbol" w:hAnsi="Symbol"/>
      </w:rPr>
    </w:lvl>
  </w:abstractNum>
  <w:abstractNum w:abstractNumId="11"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15:restartNumberingAfterBreak="0">
    <w:nsid w:val="2A4A087F"/>
    <w:multiLevelType w:val="hybridMultilevel"/>
    <w:tmpl w:val="E4D66B74"/>
    <w:lvl w:ilvl="0" w:tplc="C004F49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C433FC1"/>
    <w:multiLevelType w:val="hybridMultilevel"/>
    <w:tmpl w:val="02024A26"/>
    <w:lvl w:ilvl="0" w:tplc="06C8A370">
      <w:start w:val="1"/>
      <w:numFmt w:val="decimal"/>
      <w:lvlText w:val="%1)"/>
      <w:lvlJc w:val="left"/>
      <w:pPr>
        <w:ind w:left="1020" w:hanging="360"/>
      </w:pPr>
    </w:lvl>
    <w:lvl w:ilvl="1" w:tplc="94B43D2E">
      <w:start w:val="1"/>
      <w:numFmt w:val="decimal"/>
      <w:lvlText w:val="%2)"/>
      <w:lvlJc w:val="left"/>
      <w:pPr>
        <w:ind w:left="1020" w:hanging="360"/>
      </w:pPr>
    </w:lvl>
    <w:lvl w:ilvl="2" w:tplc="7F4C0E2C">
      <w:start w:val="1"/>
      <w:numFmt w:val="decimal"/>
      <w:lvlText w:val="%3)"/>
      <w:lvlJc w:val="left"/>
      <w:pPr>
        <w:ind w:left="1020" w:hanging="360"/>
      </w:pPr>
    </w:lvl>
    <w:lvl w:ilvl="3" w:tplc="0E6E07E6">
      <w:start w:val="1"/>
      <w:numFmt w:val="decimal"/>
      <w:lvlText w:val="%4)"/>
      <w:lvlJc w:val="left"/>
      <w:pPr>
        <w:ind w:left="1020" w:hanging="360"/>
      </w:pPr>
    </w:lvl>
    <w:lvl w:ilvl="4" w:tplc="617C2B90">
      <w:start w:val="1"/>
      <w:numFmt w:val="decimal"/>
      <w:lvlText w:val="%5)"/>
      <w:lvlJc w:val="left"/>
      <w:pPr>
        <w:ind w:left="1020" w:hanging="360"/>
      </w:pPr>
    </w:lvl>
    <w:lvl w:ilvl="5" w:tplc="A412C7F0">
      <w:start w:val="1"/>
      <w:numFmt w:val="decimal"/>
      <w:lvlText w:val="%6)"/>
      <w:lvlJc w:val="left"/>
      <w:pPr>
        <w:ind w:left="1020" w:hanging="360"/>
      </w:pPr>
    </w:lvl>
    <w:lvl w:ilvl="6" w:tplc="BD0875A0">
      <w:start w:val="1"/>
      <w:numFmt w:val="decimal"/>
      <w:lvlText w:val="%7)"/>
      <w:lvlJc w:val="left"/>
      <w:pPr>
        <w:ind w:left="1020" w:hanging="360"/>
      </w:pPr>
    </w:lvl>
    <w:lvl w:ilvl="7" w:tplc="F198E082">
      <w:start w:val="1"/>
      <w:numFmt w:val="decimal"/>
      <w:lvlText w:val="%8)"/>
      <w:lvlJc w:val="left"/>
      <w:pPr>
        <w:ind w:left="1020" w:hanging="360"/>
      </w:pPr>
    </w:lvl>
    <w:lvl w:ilvl="8" w:tplc="80745634">
      <w:start w:val="1"/>
      <w:numFmt w:val="decimal"/>
      <w:lvlText w:val="%9)"/>
      <w:lvlJc w:val="left"/>
      <w:pPr>
        <w:ind w:left="1020" w:hanging="360"/>
      </w:pPr>
    </w:lvl>
  </w:abstractNum>
  <w:abstractNum w:abstractNumId="15" w15:restartNumberingAfterBreak="0">
    <w:nsid w:val="2D71019B"/>
    <w:multiLevelType w:val="hybridMultilevel"/>
    <w:tmpl w:val="7BC48606"/>
    <w:lvl w:ilvl="0" w:tplc="0A92F6E0">
      <w:start w:val="1"/>
      <w:numFmt w:val="decimal"/>
      <w:lvlText w:val="%1)"/>
      <w:lvlJc w:val="left"/>
      <w:pPr>
        <w:ind w:left="360" w:hanging="360"/>
      </w:pPr>
      <w:rPr>
        <w:rFonts w:eastAsiaTheme="minorHAns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1562A9"/>
    <w:multiLevelType w:val="hybridMultilevel"/>
    <w:tmpl w:val="CF76A1D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D01079F"/>
    <w:multiLevelType w:val="hybridMultilevel"/>
    <w:tmpl w:val="135AAD84"/>
    <w:lvl w:ilvl="0" w:tplc="55CE2D82">
      <w:start w:val="1"/>
      <w:numFmt w:val="decimal"/>
      <w:lvlText w:val="%1)"/>
      <w:lvlJc w:val="left"/>
      <w:pPr>
        <w:ind w:left="720" w:hanging="360"/>
      </w:pPr>
    </w:lvl>
    <w:lvl w:ilvl="1" w:tplc="227AE6FC">
      <w:start w:val="1"/>
      <w:numFmt w:val="decimal"/>
      <w:lvlText w:val="%2)"/>
      <w:lvlJc w:val="left"/>
      <w:pPr>
        <w:ind w:left="720" w:hanging="360"/>
      </w:pPr>
    </w:lvl>
    <w:lvl w:ilvl="2" w:tplc="F976DA40">
      <w:start w:val="1"/>
      <w:numFmt w:val="decimal"/>
      <w:lvlText w:val="%3)"/>
      <w:lvlJc w:val="left"/>
      <w:pPr>
        <w:ind w:left="720" w:hanging="360"/>
      </w:pPr>
    </w:lvl>
    <w:lvl w:ilvl="3" w:tplc="6CDEF49C">
      <w:start w:val="1"/>
      <w:numFmt w:val="decimal"/>
      <w:lvlText w:val="%4)"/>
      <w:lvlJc w:val="left"/>
      <w:pPr>
        <w:ind w:left="720" w:hanging="360"/>
      </w:pPr>
    </w:lvl>
    <w:lvl w:ilvl="4" w:tplc="984C4AC4">
      <w:start w:val="1"/>
      <w:numFmt w:val="decimal"/>
      <w:lvlText w:val="%5)"/>
      <w:lvlJc w:val="left"/>
      <w:pPr>
        <w:ind w:left="720" w:hanging="360"/>
      </w:pPr>
    </w:lvl>
    <w:lvl w:ilvl="5" w:tplc="CDA0129A">
      <w:start w:val="1"/>
      <w:numFmt w:val="decimal"/>
      <w:lvlText w:val="%6)"/>
      <w:lvlJc w:val="left"/>
      <w:pPr>
        <w:ind w:left="720" w:hanging="360"/>
      </w:pPr>
    </w:lvl>
    <w:lvl w:ilvl="6" w:tplc="EE84EA62">
      <w:start w:val="1"/>
      <w:numFmt w:val="decimal"/>
      <w:lvlText w:val="%7)"/>
      <w:lvlJc w:val="left"/>
      <w:pPr>
        <w:ind w:left="720" w:hanging="360"/>
      </w:pPr>
    </w:lvl>
    <w:lvl w:ilvl="7" w:tplc="66928B7C">
      <w:start w:val="1"/>
      <w:numFmt w:val="decimal"/>
      <w:lvlText w:val="%8)"/>
      <w:lvlJc w:val="left"/>
      <w:pPr>
        <w:ind w:left="720" w:hanging="360"/>
      </w:pPr>
    </w:lvl>
    <w:lvl w:ilvl="8" w:tplc="8D1CF330">
      <w:start w:val="1"/>
      <w:numFmt w:val="decimal"/>
      <w:lvlText w:val="%9)"/>
      <w:lvlJc w:val="left"/>
      <w:pPr>
        <w:ind w:left="720" w:hanging="360"/>
      </w:pPr>
    </w:lvl>
  </w:abstractNum>
  <w:abstractNum w:abstractNumId="20" w15:restartNumberingAfterBreak="0">
    <w:nsid w:val="49DB13D1"/>
    <w:multiLevelType w:val="hybridMultilevel"/>
    <w:tmpl w:val="F46A4AA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84F1CF5"/>
    <w:multiLevelType w:val="hybridMultilevel"/>
    <w:tmpl w:val="7B7251D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89566C7"/>
    <w:multiLevelType w:val="hybridMultilevel"/>
    <w:tmpl w:val="F822F65E"/>
    <w:lvl w:ilvl="0" w:tplc="2CCE6278">
      <w:start w:val="9"/>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D8A1425"/>
    <w:multiLevelType w:val="hybridMultilevel"/>
    <w:tmpl w:val="191E0B3C"/>
    <w:lvl w:ilvl="0" w:tplc="5880AF88">
      <w:start w:val="1"/>
      <w:numFmt w:val="decimal"/>
      <w:lvlText w:val="%1)"/>
      <w:lvlJc w:val="left"/>
      <w:pPr>
        <w:ind w:left="720" w:hanging="360"/>
      </w:pPr>
    </w:lvl>
    <w:lvl w:ilvl="1" w:tplc="79AACC82">
      <w:start w:val="1"/>
      <w:numFmt w:val="decimal"/>
      <w:lvlText w:val="%2)"/>
      <w:lvlJc w:val="left"/>
      <w:pPr>
        <w:ind w:left="720" w:hanging="360"/>
      </w:pPr>
    </w:lvl>
    <w:lvl w:ilvl="2" w:tplc="2856EF26">
      <w:start w:val="1"/>
      <w:numFmt w:val="decimal"/>
      <w:lvlText w:val="%3)"/>
      <w:lvlJc w:val="left"/>
      <w:pPr>
        <w:ind w:left="720" w:hanging="360"/>
      </w:pPr>
    </w:lvl>
    <w:lvl w:ilvl="3" w:tplc="40A0C030">
      <w:start w:val="1"/>
      <w:numFmt w:val="decimal"/>
      <w:lvlText w:val="%4)"/>
      <w:lvlJc w:val="left"/>
      <w:pPr>
        <w:ind w:left="720" w:hanging="360"/>
      </w:pPr>
    </w:lvl>
    <w:lvl w:ilvl="4" w:tplc="952062D4">
      <w:start w:val="1"/>
      <w:numFmt w:val="decimal"/>
      <w:lvlText w:val="%5)"/>
      <w:lvlJc w:val="left"/>
      <w:pPr>
        <w:ind w:left="720" w:hanging="360"/>
      </w:pPr>
    </w:lvl>
    <w:lvl w:ilvl="5" w:tplc="BC349540">
      <w:start w:val="1"/>
      <w:numFmt w:val="decimal"/>
      <w:lvlText w:val="%6)"/>
      <w:lvlJc w:val="left"/>
      <w:pPr>
        <w:ind w:left="720" w:hanging="360"/>
      </w:pPr>
    </w:lvl>
    <w:lvl w:ilvl="6" w:tplc="5E2E9676">
      <w:start w:val="1"/>
      <w:numFmt w:val="decimal"/>
      <w:lvlText w:val="%7)"/>
      <w:lvlJc w:val="left"/>
      <w:pPr>
        <w:ind w:left="720" w:hanging="360"/>
      </w:pPr>
    </w:lvl>
    <w:lvl w:ilvl="7" w:tplc="BC464D90">
      <w:start w:val="1"/>
      <w:numFmt w:val="decimal"/>
      <w:lvlText w:val="%8)"/>
      <w:lvlJc w:val="left"/>
      <w:pPr>
        <w:ind w:left="720" w:hanging="360"/>
      </w:pPr>
    </w:lvl>
    <w:lvl w:ilvl="8" w:tplc="1A1AC10E">
      <w:start w:val="1"/>
      <w:numFmt w:val="decimal"/>
      <w:lvlText w:val="%9)"/>
      <w:lvlJc w:val="left"/>
      <w:pPr>
        <w:ind w:left="720" w:hanging="360"/>
      </w:pPr>
    </w:lvl>
  </w:abstractNum>
  <w:abstractNum w:abstractNumId="26" w15:restartNumberingAfterBreak="0">
    <w:nsid w:val="71230EC9"/>
    <w:multiLevelType w:val="hybridMultilevel"/>
    <w:tmpl w:val="F32EBBCE"/>
    <w:lvl w:ilvl="0" w:tplc="3C423152">
      <w:start w:val="1"/>
      <w:numFmt w:val="decimal"/>
      <w:lvlText w:val="%1)"/>
      <w:lvlJc w:val="left"/>
      <w:pPr>
        <w:ind w:left="1020" w:hanging="360"/>
      </w:pPr>
    </w:lvl>
    <w:lvl w:ilvl="1" w:tplc="841E170E">
      <w:start w:val="1"/>
      <w:numFmt w:val="decimal"/>
      <w:lvlText w:val="%2)"/>
      <w:lvlJc w:val="left"/>
      <w:pPr>
        <w:ind w:left="1020" w:hanging="360"/>
      </w:pPr>
    </w:lvl>
    <w:lvl w:ilvl="2" w:tplc="C336644E">
      <w:start w:val="1"/>
      <w:numFmt w:val="decimal"/>
      <w:lvlText w:val="%3)"/>
      <w:lvlJc w:val="left"/>
      <w:pPr>
        <w:ind w:left="1020" w:hanging="360"/>
      </w:pPr>
    </w:lvl>
    <w:lvl w:ilvl="3" w:tplc="794CD76C">
      <w:start w:val="1"/>
      <w:numFmt w:val="decimal"/>
      <w:lvlText w:val="%4)"/>
      <w:lvlJc w:val="left"/>
      <w:pPr>
        <w:ind w:left="1020" w:hanging="360"/>
      </w:pPr>
    </w:lvl>
    <w:lvl w:ilvl="4" w:tplc="E9564776">
      <w:start w:val="1"/>
      <w:numFmt w:val="decimal"/>
      <w:lvlText w:val="%5)"/>
      <w:lvlJc w:val="left"/>
      <w:pPr>
        <w:ind w:left="1020" w:hanging="360"/>
      </w:pPr>
    </w:lvl>
    <w:lvl w:ilvl="5" w:tplc="E1F2AD8A">
      <w:start w:val="1"/>
      <w:numFmt w:val="decimal"/>
      <w:lvlText w:val="%6)"/>
      <w:lvlJc w:val="left"/>
      <w:pPr>
        <w:ind w:left="1020" w:hanging="360"/>
      </w:pPr>
    </w:lvl>
    <w:lvl w:ilvl="6" w:tplc="1D7A2DAA">
      <w:start w:val="1"/>
      <w:numFmt w:val="decimal"/>
      <w:lvlText w:val="%7)"/>
      <w:lvlJc w:val="left"/>
      <w:pPr>
        <w:ind w:left="1020" w:hanging="360"/>
      </w:pPr>
    </w:lvl>
    <w:lvl w:ilvl="7" w:tplc="1974B640">
      <w:start w:val="1"/>
      <w:numFmt w:val="decimal"/>
      <w:lvlText w:val="%8)"/>
      <w:lvlJc w:val="left"/>
      <w:pPr>
        <w:ind w:left="1020" w:hanging="360"/>
      </w:pPr>
    </w:lvl>
    <w:lvl w:ilvl="8" w:tplc="43465270">
      <w:start w:val="1"/>
      <w:numFmt w:val="decimal"/>
      <w:lvlText w:val="%9)"/>
      <w:lvlJc w:val="left"/>
      <w:pPr>
        <w:ind w:left="1020" w:hanging="360"/>
      </w:pPr>
    </w:lvl>
  </w:abstractNum>
  <w:abstractNum w:abstractNumId="27" w15:restartNumberingAfterBreak="0">
    <w:nsid w:val="72D23675"/>
    <w:multiLevelType w:val="hybridMultilevel"/>
    <w:tmpl w:val="5C4ADF96"/>
    <w:lvl w:ilvl="0" w:tplc="D00AA8E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67D6D33"/>
    <w:multiLevelType w:val="hybridMultilevel"/>
    <w:tmpl w:val="42BC9CCA"/>
    <w:lvl w:ilvl="0" w:tplc="46E062CA">
      <w:start w:val="1"/>
      <w:numFmt w:val="bullet"/>
      <w:lvlText w:val=""/>
      <w:lvlJc w:val="left"/>
      <w:pPr>
        <w:ind w:left="1440" w:hanging="360"/>
      </w:pPr>
      <w:rPr>
        <w:rFonts w:ascii="Symbol" w:hAnsi="Symbol"/>
      </w:rPr>
    </w:lvl>
    <w:lvl w:ilvl="1" w:tplc="8340A904">
      <w:start w:val="1"/>
      <w:numFmt w:val="bullet"/>
      <w:lvlText w:val=""/>
      <w:lvlJc w:val="left"/>
      <w:pPr>
        <w:ind w:left="2160" w:hanging="360"/>
      </w:pPr>
      <w:rPr>
        <w:rFonts w:ascii="Symbol" w:hAnsi="Symbol"/>
      </w:rPr>
    </w:lvl>
    <w:lvl w:ilvl="2" w:tplc="6DB2E51A">
      <w:start w:val="1"/>
      <w:numFmt w:val="bullet"/>
      <w:lvlText w:val=""/>
      <w:lvlJc w:val="left"/>
      <w:pPr>
        <w:ind w:left="1440" w:hanging="360"/>
      </w:pPr>
      <w:rPr>
        <w:rFonts w:ascii="Symbol" w:hAnsi="Symbol"/>
      </w:rPr>
    </w:lvl>
    <w:lvl w:ilvl="3" w:tplc="A33A701C">
      <w:start w:val="1"/>
      <w:numFmt w:val="bullet"/>
      <w:lvlText w:val=""/>
      <w:lvlJc w:val="left"/>
      <w:pPr>
        <w:ind w:left="1440" w:hanging="360"/>
      </w:pPr>
      <w:rPr>
        <w:rFonts w:ascii="Symbol" w:hAnsi="Symbol"/>
      </w:rPr>
    </w:lvl>
    <w:lvl w:ilvl="4" w:tplc="3CE0E410">
      <w:start w:val="1"/>
      <w:numFmt w:val="bullet"/>
      <w:lvlText w:val=""/>
      <w:lvlJc w:val="left"/>
      <w:pPr>
        <w:ind w:left="1440" w:hanging="360"/>
      </w:pPr>
      <w:rPr>
        <w:rFonts w:ascii="Symbol" w:hAnsi="Symbol"/>
      </w:rPr>
    </w:lvl>
    <w:lvl w:ilvl="5" w:tplc="ED7C4F44">
      <w:start w:val="1"/>
      <w:numFmt w:val="bullet"/>
      <w:lvlText w:val=""/>
      <w:lvlJc w:val="left"/>
      <w:pPr>
        <w:ind w:left="1440" w:hanging="360"/>
      </w:pPr>
      <w:rPr>
        <w:rFonts w:ascii="Symbol" w:hAnsi="Symbol"/>
      </w:rPr>
    </w:lvl>
    <w:lvl w:ilvl="6" w:tplc="7272DBAA">
      <w:start w:val="1"/>
      <w:numFmt w:val="bullet"/>
      <w:lvlText w:val=""/>
      <w:lvlJc w:val="left"/>
      <w:pPr>
        <w:ind w:left="1440" w:hanging="360"/>
      </w:pPr>
      <w:rPr>
        <w:rFonts w:ascii="Symbol" w:hAnsi="Symbol"/>
      </w:rPr>
    </w:lvl>
    <w:lvl w:ilvl="7" w:tplc="9426E80C">
      <w:start w:val="1"/>
      <w:numFmt w:val="bullet"/>
      <w:lvlText w:val=""/>
      <w:lvlJc w:val="left"/>
      <w:pPr>
        <w:ind w:left="1440" w:hanging="360"/>
      </w:pPr>
      <w:rPr>
        <w:rFonts w:ascii="Symbol" w:hAnsi="Symbol"/>
      </w:rPr>
    </w:lvl>
    <w:lvl w:ilvl="8" w:tplc="D6064E38">
      <w:start w:val="1"/>
      <w:numFmt w:val="bullet"/>
      <w:lvlText w:val=""/>
      <w:lvlJc w:val="left"/>
      <w:pPr>
        <w:ind w:left="1440" w:hanging="360"/>
      </w:pPr>
      <w:rPr>
        <w:rFonts w:ascii="Symbol" w:hAnsi="Symbol"/>
      </w:rPr>
    </w:lvl>
  </w:abstractNum>
  <w:abstractNum w:abstractNumId="29" w15:restartNumberingAfterBreak="0">
    <w:nsid w:val="7EFE2A73"/>
    <w:multiLevelType w:val="hybridMultilevel"/>
    <w:tmpl w:val="50C86B76"/>
    <w:lvl w:ilvl="0" w:tplc="FCE0B828">
      <w:start w:val="1"/>
      <w:numFmt w:val="decimal"/>
      <w:lvlText w:val="%1)"/>
      <w:lvlJc w:val="left"/>
      <w:pPr>
        <w:ind w:left="1020" w:hanging="360"/>
      </w:pPr>
    </w:lvl>
    <w:lvl w:ilvl="1" w:tplc="7BB8CB5A">
      <w:start w:val="1"/>
      <w:numFmt w:val="decimal"/>
      <w:lvlText w:val="%2)"/>
      <w:lvlJc w:val="left"/>
      <w:pPr>
        <w:ind w:left="1020" w:hanging="360"/>
      </w:pPr>
    </w:lvl>
    <w:lvl w:ilvl="2" w:tplc="AFDE6354">
      <w:start w:val="1"/>
      <w:numFmt w:val="decimal"/>
      <w:lvlText w:val="%3)"/>
      <w:lvlJc w:val="left"/>
      <w:pPr>
        <w:ind w:left="1020" w:hanging="360"/>
      </w:pPr>
    </w:lvl>
    <w:lvl w:ilvl="3" w:tplc="E2AC9BCC">
      <w:start w:val="1"/>
      <w:numFmt w:val="decimal"/>
      <w:lvlText w:val="%4)"/>
      <w:lvlJc w:val="left"/>
      <w:pPr>
        <w:ind w:left="1020" w:hanging="360"/>
      </w:pPr>
    </w:lvl>
    <w:lvl w:ilvl="4" w:tplc="79C60326">
      <w:start w:val="1"/>
      <w:numFmt w:val="decimal"/>
      <w:lvlText w:val="%5)"/>
      <w:lvlJc w:val="left"/>
      <w:pPr>
        <w:ind w:left="1020" w:hanging="360"/>
      </w:pPr>
    </w:lvl>
    <w:lvl w:ilvl="5" w:tplc="227677EC">
      <w:start w:val="1"/>
      <w:numFmt w:val="decimal"/>
      <w:lvlText w:val="%6)"/>
      <w:lvlJc w:val="left"/>
      <w:pPr>
        <w:ind w:left="1020" w:hanging="360"/>
      </w:pPr>
    </w:lvl>
    <w:lvl w:ilvl="6" w:tplc="2174C884">
      <w:start w:val="1"/>
      <w:numFmt w:val="decimal"/>
      <w:lvlText w:val="%7)"/>
      <w:lvlJc w:val="left"/>
      <w:pPr>
        <w:ind w:left="1020" w:hanging="360"/>
      </w:pPr>
    </w:lvl>
    <w:lvl w:ilvl="7" w:tplc="E8EADDDA">
      <w:start w:val="1"/>
      <w:numFmt w:val="decimal"/>
      <w:lvlText w:val="%8)"/>
      <w:lvlJc w:val="left"/>
      <w:pPr>
        <w:ind w:left="1020" w:hanging="360"/>
      </w:pPr>
    </w:lvl>
    <w:lvl w:ilvl="8" w:tplc="9F2CE1C6">
      <w:start w:val="1"/>
      <w:numFmt w:val="decimal"/>
      <w:lvlText w:val="%9)"/>
      <w:lvlJc w:val="left"/>
      <w:pPr>
        <w:ind w:left="1020" w:hanging="360"/>
      </w:pPr>
    </w:lvl>
  </w:abstractNum>
  <w:num w:numId="1" w16cid:durableId="1519735773">
    <w:abstractNumId w:val="21"/>
  </w:num>
  <w:num w:numId="2" w16cid:durableId="473570978">
    <w:abstractNumId w:val="8"/>
  </w:num>
  <w:num w:numId="3" w16cid:durableId="1798329405">
    <w:abstractNumId w:val="12"/>
  </w:num>
  <w:num w:numId="4" w16cid:durableId="18629119">
    <w:abstractNumId w:val="22"/>
  </w:num>
  <w:num w:numId="5" w16cid:durableId="302543960">
    <w:abstractNumId w:val="11"/>
  </w:num>
  <w:num w:numId="6" w16cid:durableId="889390353">
    <w:abstractNumId w:val="0"/>
  </w:num>
  <w:num w:numId="7" w16cid:durableId="1166549952">
    <w:abstractNumId w:val="2"/>
  </w:num>
  <w:num w:numId="8" w16cid:durableId="1067266186">
    <w:abstractNumId w:val="16"/>
  </w:num>
  <w:num w:numId="9" w16cid:durableId="1250655262">
    <w:abstractNumId w:val="16"/>
  </w:num>
  <w:num w:numId="10" w16cid:durableId="1440644232">
    <w:abstractNumId w:val="16"/>
  </w:num>
  <w:num w:numId="11" w16cid:durableId="1275747613">
    <w:abstractNumId w:val="16"/>
  </w:num>
  <w:num w:numId="12" w16cid:durableId="2023165997">
    <w:abstractNumId w:val="16"/>
  </w:num>
  <w:num w:numId="13" w16cid:durableId="1024136229">
    <w:abstractNumId w:val="16"/>
  </w:num>
  <w:num w:numId="14" w16cid:durableId="243033455">
    <w:abstractNumId w:val="18"/>
  </w:num>
  <w:num w:numId="15" w16cid:durableId="1821078034">
    <w:abstractNumId w:val="16"/>
  </w:num>
  <w:num w:numId="16" w16cid:durableId="2015186280">
    <w:abstractNumId w:val="18"/>
  </w:num>
  <w:num w:numId="17" w16cid:durableId="159467261">
    <w:abstractNumId w:val="3"/>
  </w:num>
  <w:num w:numId="18" w16cid:durableId="2059475477">
    <w:abstractNumId w:val="27"/>
  </w:num>
  <w:num w:numId="19" w16cid:durableId="1162505020">
    <w:abstractNumId w:val="17"/>
  </w:num>
  <w:num w:numId="20" w16cid:durableId="273023856">
    <w:abstractNumId w:val="26"/>
  </w:num>
  <w:num w:numId="21" w16cid:durableId="1922179427">
    <w:abstractNumId w:val="10"/>
  </w:num>
  <w:num w:numId="22" w16cid:durableId="1991903061">
    <w:abstractNumId w:val="25"/>
  </w:num>
  <w:num w:numId="23" w16cid:durableId="2061198249">
    <w:abstractNumId w:val="6"/>
  </w:num>
  <w:num w:numId="24" w16cid:durableId="693386673">
    <w:abstractNumId w:val="5"/>
  </w:num>
  <w:num w:numId="25" w16cid:durableId="210728066">
    <w:abstractNumId w:val="19"/>
  </w:num>
  <w:num w:numId="26" w16cid:durableId="1577548216">
    <w:abstractNumId w:val="20"/>
  </w:num>
  <w:num w:numId="27" w16cid:durableId="1304241177">
    <w:abstractNumId w:val="15"/>
  </w:num>
  <w:num w:numId="28" w16cid:durableId="92744461">
    <w:abstractNumId w:val="29"/>
  </w:num>
  <w:num w:numId="29" w16cid:durableId="431509602">
    <w:abstractNumId w:val="24"/>
  </w:num>
  <w:num w:numId="30" w16cid:durableId="954366825">
    <w:abstractNumId w:val="14"/>
  </w:num>
  <w:num w:numId="31" w16cid:durableId="830830952">
    <w:abstractNumId w:val="13"/>
  </w:num>
  <w:num w:numId="32" w16cid:durableId="1947691730">
    <w:abstractNumId w:val="1"/>
  </w:num>
  <w:num w:numId="33" w16cid:durableId="1131557825">
    <w:abstractNumId w:val="23"/>
  </w:num>
  <w:num w:numId="34" w16cid:durableId="934283066">
    <w:abstractNumId w:val="7"/>
  </w:num>
  <w:num w:numId="35" w16cid:durableId="1830903560">
    <w:abstractNumId w:val="4"/>
  </w:num>
  <w:num w:numId="36" w16cid:durableId="789281698">
    <w:abstractNumId w:val="9"/>
  </w:num>
  <w:num w:numId="37" w16cid:durableId="641354481">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1-5-21-23267018-1296325175-649218145-57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DRAFTER_VERSION" w:val="3.40"/>
    <w:docVar w:name="DOCDRAFTERREINDEX" w:val="NO"/>
    <w:docVar w:name="DOCDRAFTERTASKPANE" w:val="782ebd0a-61f2-47fe-a78d-548304ca8dbb"/>
    <w:docVar w:name="VERSIONDETAIL" w:val="0"/>
  </w:docVars>
  <w:rsids>
    <w:rsidRoot w:val="000D4EF6"/>
    <w:rsid w:val="00001F29"/>
    <w:rsid w:val="000047B4"/>
    <w:rsid w:val="0000652A"/>
    <w:rsid w:val="000100F6"/>
    <w:rsid w:val="000117F4"/>
    <w:rsid w:val="000122A9"/>
    <w:rsid w:val="000122EE"/>
    <w:rsid w:val="00014818"/>
    <w:rsid w:val="00014A41"/>
    <w:rsid w:val="00014C6F"/>
    <w:rsid w:val="00016EF2"/>
    <w:rsid w:val="00016F3E"/>
    <w:rsid w:val="00017A3B"/>
    <w:rsid w:val="0002248E"/>
    <w:rsid w:val="00027A49"/>
    <w:rsid w:val="00031ED8"/>
    <w:rsid w:val="00033538"/>
    <w:rsid w:val="000375C6"/>
    <w:rsid w:val="00041662"/>
    <w:rsid w:val="000419EB"/>
    <w:rsid w:val="00041EF8"/>
    <w:rsid w:val="00045528"/>
    <w:rsid w:val="0004553B"/>
    <w:rsid w:val="0004612B"/>
    <w:rsid w:val="0004780D"/>
    <w:rsid w:val="000502F1"/>
    <w:rsid w:val="0005076A"/>
    <w:rsid w:val="00052587"/>
    <w:rsid w:val="0005284B"/>
    <w:rsid w:val="000545A9"/>
    <w:rsid w:val="00054AA2"/>
    <w:rsid w:val="00054C5C"/>
    <w:rsid w:val="00055181"/>
    <w:rsid w:val="00060343"/>
    <w:rsid w:val="00060CD9"/>
    <w:rsid w:val="00060DEF"/>
    <w:rsid w:val="000611FD"/>
    <w:rsid w:val="00062669"/>
    <w:rsid w:val="00063E84"/>
    <w:rsid w:val="00070A69"/>
    <w:rsid w:val="000730AB"/>
    <w:rsid w:val="0007345B"/>
    <w:rsid w:val="0007366B"/>
    <w:rsid w:val="00073E76"/>
    <w:rsid w:val="0007455E"/>
    <w:rsid w:val="000765D5"/>
    <w:rsid w:val="0007669B"/>
    <w:rsid w:val="00082C26"/>
    <w:rsid w:val="00082D3E"/>
    <w:rsid w:val="00083603"/>
    <w:rsid w:val="0008511A"/>
    <w:rsid w:val="00085374"/>
    <w:rsid w:val="000853AB"/>
    <w:rsid w:val="000855FB"/>
    <w:rsid w:val="000875F0"/>
    <w:rsid w:val="00090AC8"/>
    <w:rsid w:val="00090F3B"/>
    <w:rsid w:val="00090FCB"/>
    <w:rsid w:val="0009289E"/>
    <w:rsid w:val="00092B95"/>
    <w:rsid w:val="00093969"/>
    <w:rsid w:val="000A0D96"/>
    <w:rsid w:val="000A2DE0"/>
    <w:rsid w:val="000A40A6"/>
    <w:rsid w:val="000B09EC"/>
    <w:rsid w:val="000B2C0C"/>
    <w:rsid w:val="000B5470"/>
    <w:rsid w:val="000B55C1"/>
    <w:rsid w:val="000B6812"/>
    <w:rsid w:val="000C33AD"/>
    <w:rsid w:val="000C5285"/>
    <w:rsid w:val="000D3EEB"/>
    <w:rsid w:val="000D4EF6"/>
    <w:rsid w:val="000D4F2E"/>
    <w:rsid w:val="000D66F3"/>
    <w:rsid w:val="000E239B"/>
    <w:rsid w:val="000E7DBD"/>
    <w:rsid w:val="000F1799"/>
    <w:rsid w:val="000F1E6F"/>
    <w:rsid w:val="000F34FA"/>
    <w:rsid w:val="000F483B"/>
    <w:rsid w:val="0011081A"/>
    <w:rsid w:val="00113A01"/>
    <w:rsid w:val="001170A6"/>
    <w:rsid w:val="0012079B"/>
    <w:rsid w:val="00120C3B"/>
    <w:rsid w:val="00124E86"/>
    <w:rsid w:val="00130236"/>
    <w:rsid w:val="00131B88"/>
    <w:rsid w:val="00134925"/>
    <w:rsid w:val="00137716"/>
    <w:rsid w:val="001413DD"/>
    <w:rsid w:val="00143A4F"/>
    <w:rsid w:val="00145CCA"/>
    <w:rsid w:val="00150815"/>
    <w:rsid w:val="0015296F"/>
    <w:rsid w:val="00152E73"/>
    <w:rsid w:val="001542E5"/>
    <w:rsid w:val="001555CB"/>
    <w:rsid w:val="00155D8C"/>
    <w:rsid w:val="0015788C"/>
    <w:rsid w:val="001615BD"/>
    <w:rsid w:val="0016647F"/>
    <w:rsid w:val="00167BA6"/>
    <w:rsid w:val="00170C7F"/>
    <w:rsid w:val="0017207F"/>
    <w:rsid w:val="00172743"/>
    <w:rsid w:val="001731FD"/>
    <w:rsid w:val="00173294"/>
    <w:rsid w:val="00176003"/>
    <w:rsid w:val="001802CD"/>
    <w:rsid w:val="00181A4B"/>
    <w:rsid w:val="00181EF8"/>
    <w:rsid w:val="001A0299"/>
    <w:rsid w:val="001A2DA7"/>
    <w:rsid w:val="001A3BBE"/>
    <w:rsid w:val="001A5A20"/>
    <w:rsid w:val="001A6576"/>
    <w:rsid w:val="001B24FF"/>
    <w:rsid w:val="001B5A5C"/>
    <w:rsid w:val="001C0EF8"/>
    <w:rsid w:val="001C128C"/>
    <w:rsid w:val="001C2A25"/>
    <w:rsid w:val="001C58A9"/>
    <w:rsid w:val="001D02EE"/>
    <w:rsid w:val="001D165E"/>
    <w:rsid w:val="001D3886"/>
    <w:rsid w:val="001D7260"/>
    <w:rsid w:val="001D7267"/>
    <w:rsid w:val="001E33E4"/>
    <w:rsid w:val="001E3C88"/>
    <w:rsid w:val="001E425F"/>
    <w:rsid w:val="001E4B39"/>
    <w:rsid w:val="001F4371"/>
    <w:rsid w:val="001F4EB4"/>
    <w:rsid w:val="001F65B1"/>
    <w:rsid w:val="00202558"/>
    <w:rsid w:val="002028B5"/>
    <w:rsid w:val="00203BD3"/>
    <w:rsid w:val="002058CE"/>
    <w:rsid w:val="002063AA"/>
    <w:rsid w:val="0020755F"/>
    <w:rsid w:val="00210DEF"/>
    <w:rsid w:val="00213B7D"/>
    <w:rsid w:val="002141FB"/>
    <w:rsid w:val="00214B2A"/>
    <w:rsid w:val="0021644C"/>
    <w:rsid w:val="00217DD2"/>
    <w:rsid w:val="002230D8"/>
    <w:rsid w:val="00224081"/>
    <w:rsid w:val="00226BA3"/>
    <w:rsid w:val="00230213"/>
    <w:rsid w:val="0023067A"/>
    <w:rsid w:val="00230EA0"/>
    <w:rsid w:val="00230FF8"/>
    <w:rsid w:val="002342D2"/>
    <w:rsid w:val="00237631"/>
    <w:rsid w:val="00240023"/>
    <w:rsid w:val="00241627"/>
    <w:rsid w:val="002458E7"/>
    <w:rsid w:val="00247834"/>
    <w:rsid w:val="00252BA0"/>
    <w:rsid w:val="00252D69"/>
    <w:rsid w:val="00255C25"/>
    <w:rsid w:val="00256CCA"/>
    <w:rsid w:val="002575CD"/>
    <w:rsid w:val="0025775B"/>
    <w:rsid w:val="00261523"/>
    <w:rsid w:val="00262265"/>
    <w:rsid w:val="002639EF"/>
    <w:rsid w:val="002668BC"/>
    <w:rsid w:val="00266D16"/>
    <w:rsid w:val="0027174A"/>
    <w:rsid w:val="002717D8"/>
    <w:rsid w:val="00272284"/>
    <w:rsid w:val="00275958"/>
    <w:rsid w:val="00275C52"/>
    <w:rsid w:val="0027718F"/>
    <w:rsid w:val="002807DF"/>
    <w:rsid w:val="00286605"/>
    <w:rsid w:val="00286B3E"/>
    <w:rsid w:val="00291026"/>
    <w:rsid w:val="00291690"/>
    <w:rsid w:val="00291B53"/>
    <w:rsid w:val="002941A0"/>
    <w:rsid w:val="00294FFF"/>
    <w:rsid w:val="00295050"/>
    <w:rsid w:val="00296A77"/>
    <w:rsid w:val="002977DD"/>
    <w:rsid w:val="00297E38"/>
    <w:rsid w:val="002A2E10"/>
    <w:rsid w:val="002A3DC7"/>
    <w:rsid w:val="002A4F6D"/>
    <w:rsid w:val="002B0805"/>
    <w:rsid w:val="002B19EF"/>
    <w:rsid w:val="002B7A69"/>
    <w:rsid w:val="002C4092"/>
    <w:rsid w:val="002C5F4B"/>
    <w:rsid w:val="002D388B"/>
    <w:rsid w:val="002D3CCC"/>
    <w:rsid w:val="002D63FA"/>
    <w:rsid w:val="002D7E3A"/>
    <w:rsid w:val="002D7F2A"/>
    <w:rsid w:val="002E0A7E"/>
    <w:rsid w:val="002E106B"/>
    <w:rsid w:val="002E22E1"/>
    <w:rsid w:val="002F1014"/>
    <w:rsid w:val="002F3168"/>
    <w:rsid w:val="002F3BE9"/>
    <w:rsid w:val="002F7863"/>
    <w:rsid w:val="0030241B"/>
    <w:rsid w:val="00302EF2"/>
    <w:rsid w:val="0030367C"/>
    <w:rsid w:val="003045CD"/>
    <w:rsid w:val="0030694C"/>
    <w:rsid w:val="00306CCC"/>
    <w:rsid w:val="00307233"/>
    <w:rsid w:val="00307919"/>
    <w:rsid w:val="003102F9"/>
    <w:rsid w:val="003116AC"/>
    <w:rsid w:val="00311F62"/>
    <w:rsid w:val="0031275D"/>
    <w:rsid w:val="00313D10"/>
    <w:rsid w:val="003141E0"/>
    <w:rsid w:val="00314657"/>
    <w:rsid w:val="0031493A"/>
    <w:rsid w:val="0031554C"/>
    <w:rsid w:val="003203F4"/>
    <w:rsid w:val="00322425"/>
    <w:rsid w:val="0032277C"/>
    <w:rsid w:val="003230C2"/>
    <w:rsid w:val="00323194"/>
    <w:rsid w:val="0032692C"/>
    <w:rsid w:val="00334660"/>
    <w:rsid w:val="00335994"/>
    <w:rsid w:val="00336200"/>
    <w:rsid w:val="00336307"/>
    <w:rsid w:val="00342F65"/>
    <w:rsid w:val="00343784"/>
    <w:rsid w:val="003479CC"/>
    <w:rsid w:val="00350614"/>
    <w:rsid w:val="0035624C"/>
    <w:rsid w:val="00357099"/>
    <w:rsid w:val="003605ED"/>
    <w:rsid w:val="003634C2"/>
    <w:rsid w:val="00363B80"/>
    <w:rsid w:val="00372D1F"/>
    <w:rsid w:val="00374252"/>
    <w:rsid w:val="0037564B"/>
    <w:rsid w:val="00376B16"/>
    <w:rsid w:val="00377B5A"/>
    <w:rsid w:val="003802AF"/>
    <w:rsid w:val="0038128D"/>
    <w:rsid w:val="00381331"/>
    <w:rsid w:val="00381344"/>
    <w:rsid w:val="00381E6C"/>
    <w:rsid w:val="0038287F"/>
    <w:rsid w:val="00385706"/>
    <w:rsid w:val="00386E47"/>
    <w:rsid w:val="00392320"/>
    <w:rsid w:val="00392341"/>
    <w:rsid w:val="003978DD"/>
    <w:rsid w:val="003A17EE"/>
    <w:rsid w:val="003A4374"/>
    <w:rsid w:val="003A45B8"/>
    <w:rsid w:val="003A5D97"/>
    <w:rsid w:val="003A6944"/>
    <w:rsid w:val="003B060E"/>
    <w:rsid w:val="003C29BE"/>
    <w:rsid w:val="003C2AAD"/>
    <w:rsid w:val="003C5132"/>
    <w:rsid w:val="003C6A11"/>
    <w:rsid w:val="003C72EE"/>
    <w:rsid w:val="003D1328"/>
    <w:rsid w:val="003D1E36"/>
    <w:rsid w:val="003D26AC"/>
    <w:rsid w:val="003D45B9"/>
    <w:rsid w:val="003D5685"/>
    <w:rsid w:val="003E124F"/>
    <w:rsid w:val="003E13BB"/>
    <w:rsid w:val="003E1B52"/>
    <w:rsid w:val="003E39FB"/>
    <w:rsid w:val="003E7B2C"/>
    <w:rsid w:val="003F103B"/>
    <w:rsid w:val="003F2BF1"/>
    <w:rsid w:val="003F44F6"/>
    <w:rsid w:val="003F4A4E"/>
    <w:rsid w:val="003F5318"/>
    <w:rsid w:val="0040369D"/>
    <w:rsid w:val="00406B37"/>
    <w:rsid w:val="00407863"/>
    <w:rsid w:val="00411519"/>
    <w:rsid w:val="004151BA"/>
    <w:rsid w:val="004172B8"/>
    <w:rsid w:val="00417338"/>
    <w:rsid w:val="00427834"/>
    <w:rsid w:val="00432BCF"/>
    <w:rsid w:val="00434929"/>
    <w:rsid w:val="00437020"/>
    <w:rsid w:val="0043791D"/>
    <w:rsid w:val="00437C0D"/>
    <w:rsid w:val="0044538B"/>
    <w:rsid w:val="00457E1D"/>
    <w:rsid w:val="00464570"/>
    <w:rsid w:val="00470CF9"/>
    <w:rsid w:val="0047336A"/>
    <w:rsid w:val="004750C4"/>
    <w:rsid w:val="0047542F"/>
    <w:rsid w:val="004758F0"/>
    <w:rsid w:val="0047796D"/>
    <w:rsid w:val="004811DC"/>
    <w:rsid w:val="00481EE1"/>
    <w:rsid w:val="00481FDD"/>
    <w:rsid w:val="004834E0"/>
    <w:rsid w:val="00484C68"/>
    <w:rsid w:val="00485D7E"/>
    <w:rsid w:val="00486E30"/>
    <w:rsid w:val="0048767D"/>
    <w:rsid w:val="004A70DD"/>
    <w:rsid w:val="004B536D"/>
    <w:rsid w:val="004B579F"/>
    <w:rsid w:val="004C5841"/>
    <w:rsid w:val="004C60CB"/>
    <w:rsid w:val="004C6CFA"/>
    <w:rsid w:val="004D0507"/>
    <w:rsid w:val="004D3D80"/>
    <w:rsid w:val="004E310C"/>
    <w:rsid w:val="004F072C"/>
    <w:rsid w:val="004F0ABA"/>
    <w:rsid w:val="004F3AE1"/>
    <w:rsid w:val="004F4431"/>
    <w:rsid w:val="00504724"/>
    <w:rsid w:val="005047E7"/>
    <w:rsid w:val="00504FB2"/>
    <w:rsid w:val="00507550"/>
    <w:rsid w:val="0050784D"/>
    <w:rsid w:val="0051058F"/>
    <w:rsid w:val="00513462"/>
    <w:rsid w:val="00514087"/>
    <w:rsid w:val="005204D9"/>
    <w:rsid w:val="00520946"/>
    <w:rsid w:val="00523637"/>
    <w:rsid w:val="00523E0C"/>
    <w:rsid w:val="00524151"/>
    <w:rsid w:val="0052791D"/>
    <w:rsid w:val="00530EA1"/>
    <w:rsid w:val="005320D2"/>
    <w:rsid w:val="00533F6A"/>
    <w:rsid w:val="0053573E"/>
    <w:rsid w:val="00535CBB"/>
    <w:rsid w:val="005367D5"/>
    <w:rsid w:val="00536A4F"/>
    <w:rsid w:val="005405DA"/>
    <w:rsid w:val="0054195A"/>
    <w:rsid w:val="005419F3"/>
    <w:rsid w:val="005430B2"/>
    <w:rsid w:val="005438B7"/>
    <w:rsid w:val="00546009"/>
    <w:rsid w:val="00550611"/>
    <w:rsid w:val="005522DD"/>
    <w:rsid w:val="00553E8F"/>
    <w:rsid w:val="0055600B"/>
    <w:rsid w:val="0055635C"/>
    <w:rsid w:val="00556EBC"/>
    <w:rsid w:val="00560D61"/>
    <w:rsid w:val="00563529"/>
    <w:rsid w:val="00564162"/>
    <w:rsid w:val="00565D87"/>
    <w:rsid w:val="00566178"/>
    <w:rsid w:val="005674A9"/>
    <w:rsid w:val="00570755"/>
    <w:rsid w:val="00570C5F"/>
    <w:rsid w:val="00570CEC"/>
    <w:rsid w:val="00572212"/>
    <w:rsid w:val="00582153"/>
    <w:rsid w:val="00585857"/>
    <w:rsid w:val="0059191D"/>
    <w:rsid w:val="005953C7"/>
    <w:rsid w:val="005958B8"/>
    <w:rsid w:val="005963ED"/>
    <w:rsid w:val="005A0FE0"/>
    <w:rsid w:val="005A3F45"/>
    <w:rsid w:val="005A4F33"/>
    <w:rsid w:val="005A60A5"/>
    <w:rsid w:val="005A6A09"/>
    <w:rsid w:val="005A7A4E"/>
    <w:rsid w:val="005A7B85"/>
    <w:rsid w:val="005B1E2A"/>
    <w:rsid w:val="005B1E5D"/>
    <w:rsid w:val="005B2DDF"/>
    <w:rsid w:val="005B376A"/>
    <w:rsid w:val="005B617F"/>
    <w:rsid w:val="005C0C03"/>
    <w:rsid w:val="005C17C5"/>
    <w:rsid w:val="005C621D"/>
    <w:rsid w:val="005C7916"/>
    <w:rsid w:val="005D0964"/>
    <w:rsid w:val="005D3ADD"/>
    <w:rsid w:val="005D6D01"/>
    <w:rsid w:val="005D7F4C"/>
    <w:rsid w:val="005E0690"/>
    <w:rsid w:val="005E0D55"/>
    <w:rsid w:val="005E0EBD"/>
    <w:rsid w:val="005E1A91"/>
    <w:rsid w:val="005E1DF0"/>
    <w:rsid w:val="005E467C"/>
    <w:rsid w:val="005E528B"/>
    <w:rsid w:val="005E6F81"/>
    <w:rsid w:val="005F19A7"/>
    <w:rsid w:val="005F2527"/>
    <w:rsid w:val="005F62C2"/>
    <w:rsid w:val="00601EDB"/>
    <w:rsid w:val="00603A23"/>
    <w:rsid w:val="00605854"/>
    <w:rsid w:val="00606127"/>
    <w:rsid w:val="006064CF"/>
    <w:rsid w:val="00607AA8"/>
    <w:rsid w:val="00610848"/>
    <w:rsid w:val="006125F2"/>
    <w:rsid w:val="00613AAB"/>
    <w:rsid w:val="00615719"/>
    <w:rsid w:val="00617E78"/>
    <w:rsid w:val="0062069F"/>
    <w:rsid w:val="00620B6F"/>
    <w:rsid w:val="00624DCA"/>
    <w:rsid w:val="006271B6"/>
    <w:rsid w:val="00627EB2"/>
    <w:rsid w:val="0063050E"/>
    <w:rsid w:val="00632459"/>
    <w:rsid w:val="00641117"/>
    <w:rsid w:val="006412AA"/>
    <w:rsid w:val="0064152A"/>
    <w:rsid w:val="006426D8"/>
    <w:rsid w:val="00642820"/>
    <w:rsid w:val="00643CBE"/>
    <w:rsid w:val="006474E5"/>
    <w:rsid w:val="00650214"/>
    <w:rsid w:val="006609F4"/>
    <w:rsid w:val="00665934"/>
    <w:rsid w:val="00665C1E"/>
    <w:rsid w:val="0066636D"/>
    <w:rsid w:val="006731CC"/>
    <w:rsid w:val="00675748"/>
    <w:rsid w:val="00676B11"/>
    <w:rsid w:val="006771FD"/>
    <w:rsid w:val="006774E9"/>
    <w:rsid w:val="0068079A"/>
    <w:rsid w:val="006836EC"/>
    <w:rsid w:val="006854B4"/>
    <w:rsid w:val="006859F0"/>
    <w:rsid w:val="0068643E"/>
    <w:rsid w:val="00692E4B"/>
    <w:rsid w:val="0069349E"/>
    <w:rsid w:val="00694763"/>
    <w:rsid w:val="006951FB"/>
    <w:rsid w:val="006A2B07"/>
    <w:rsid w:val="006A32E8"/>
    <w:rsid w:val="006A4A40"/>
    <w:rsid w:val="006A5537"/>
    <w:rsid w:val="006B00E0"/>
    <w:rsid w:val="006B0BBC"/>
    <w:rsid w:val="006B0E54"/>
    <w:rsid w:val="006B27C7"/>
    <w:rsid w:val="006B594E"/>
    <w:rsid w:val="006B64D8"/>
    <w:rsid w:val="006B6AEA"/>
    <w:rsid w:val="006C03AF"/>
    <w:rsid w:val="006C0E7A"/>
    <w:rsid w:val="006C1187"/>
    <w:rsid w:val="006C263F"/>
    <w:rsid w:val="006C3008"/>
    <w:rsid w:val="006C35C9"/>
    <w:rsid w:val="006C43D7"/>
    <w:rsid w:val="006C714C"/>
    <w:rsid w:val="006C7F40"/>
    <w:rsid w:val="006D0DB3"/>
    <w:rsid w:val="006D3FA4"/>
    <w:rsid w:val="006E3218"/>
    <w:rsid w:val="006E4C38"/>
    <w:rsid w:val="006E4EE1"/>
    <w:rsid w:val="006E5269"/>
    <w:rsid w:val="006E5432"/>
    <w:rsid w:val="006E6F5D"/>
    <w:rsid w:val="006E7709"/>
    <w:rsid w:val="006F2D83"/>
    <w:rsid w:val="006F359D"/>
    <w:rsid w:val="006F45D2"/>
    <w:rsid w:val="006F7042"/>
    <w:rsid w:val="007050C6"/>
    <w:rsid w:val="0070698F"/>
    <w:rsid w:val="007077F4"/>
    <w:rsid w:val="00713244"/>
    <w:rsid w:val="00715DBE"/>
    <w:rsid w:val="00716A61"/>
    <w:rsid w:val="0072004B"/>
    <w:rsid w:val="007205E6"/>
    <w:rsid w:val="00720644"/>
    <w:rsid w:val="0072287A"/>
    <w:rsid w:val="00722CE8"/>
    <w:rsid w:val="007232ED"/>
    <w:rsid w:val="0072484C"/>
    <w:rsid w:val="00727031"/>
    <w:rsid w:val="00727A56"/>
    <w:rsid w:val="00734113"/>
    <w:rsid w:val="00735301"/>
    <w:rsid w:val="007356C2"/>
    <w:rsid w:val="0074308B"/>
    <w:rsid w:val="00746EB3"/>
    <w:rsid w:val="0075122B"/>
    <w:rsid w:val="00752523"/>
    <w:rsid w:val="007525CF"/>
    <w:rsid w:val="00764182"/>
    <w:rsid w:val="007653A1"/>
    <w:rsid w:val="007663F8"/>
    <w:rsid w:val="00767D77"/>
    <w:rsid w:val="00771221"/>
    <w:rsid w:val="007732FB"/>
    <w:rsid w:val="00775277"/>
    <w:rsid w:val="00775A45"/>
    <w:rsid w:val="00776535"/>
    <w:rsid w:val="00780CF3"/>
    <w:rsid w:val="00781D51"/>
    <w:rsid w:val="00782DD2"/>
    <w:rsid w:val="007838DA"/>
    <w:rsid w:val="00786257"/>
    <w:rsid w:val="00786952"/>
    <w:rsid w:val="007900CF"/>
    <w:rsid w:val="007902AF"/>
    <w:rsid w:val="00794553"/>
    <w:rsid w:val="007A0217"/>
    <w:rsid w:val="007A1EF3"/>
    <w:rsid w:val="007A43F2"/>
    <w:rsid w:val="007A4D12"/>
    <w:rsid w:val="007A5010"/>
    <w:rsid w:val="007A5639"/>
    <w:rsid w:val="007A6771"/>
    <w:rsid w:val="007A7737"/>
    <w:rsid w:val="007A7ED2"/>
    <w:rsid w:val="007B22F7"/>
    <w:rsid w:val="007B3F2E"/>
    <w:rsid w:val="007B595C"/>
    <w:rsid w:val="007B6215"/>
    <w:rsid w:val="007B6D95"/>
    <w:rsid w:val="007B73F9"/>
    <w:rsid w:val="007C19C3"/>
    <w:rsid w:val="007C3834"/>
    <w:rsid w:val="007C625C"/>
    <w:rsid w:val="007C7AA9"/>
    <w:rsid w:val="007D2355"/>
    <w:rsid w:val="007D3B40"/>
    <w:rsid w:val="007D6535"/>
    <w:rsid w:val="007E0487"/>
    <w:rsid w:val="007E12DC"/>
    <w:rsid w:val="007E1340"/>
    <w:rsid w:val="007E1762"/>
    <w:rsid w:val="007E2917"/>
    <w:rsid w:val="007E43CF"/>
    <w:rsid w:val="007E4B7B"/>
    <w:rsid w:val="007E4EF9"/>
    <w:rsid w:val="007E7D37"/>
    <w:rsid w:val="007F0003"/>
    <w:rsid w:val="007F0A98"/>
    <w:rsid w:val="007F40B9"/>
    <w:rsid w:val="007F5617"/>
    <w:rsid w:val="00803733"/>
    <w:rsid w:val="00803EF4"/>
    <w:rsid w:val="00806242"/>
    <w:rsid w:val="00806980"/>
    <w:rsid w:val="00810901"/>
    <w:rsid w:val="008125D9"/>
    <w:rsid w:val="00812DE6"/>
    <w:rsid w:val="00814753"/>
    <w:rsid w:val="00815D3E"/>
    <w:rsid w:val="00817D5E"/>
    <w:rsid w:val="00821E11"/>
    <w:rsid w:val="0082383C"/>
    <w:rsid w:val="00826694"/>
    <w:rsid w:val="00830A73"/>
    <w:rsid w:val="00830C1B"/>
    <w:rsid w:val="00830EA6"/>
    <w:rsid w:val="00831A39"/>
    <w:rsid w:val="00831D1D"/>
    <w:rsid w:val="008323B7"/>
    <w:rsid w:val="00832977"/>
    <w:rsid w:val="00832DE9"/>
    <w:rsid w:val="00837D31"/>
    <w:rsid w:val="008435B3"/>
    <w:rsid w:val="008436AE"/>
    <w:rsid w:val="00843AAE"/>
    <w:rsid w:val="0084400F"/>
    <w:rsid w:val="00844DB1"/>
    <w:rsid w:val="00852CF2"/>
    <w:rsid w:val="00853602"/>
    <w:rsid w:val="00856531"/>
    <w:rsid w:val="00864598"/>
    <w:rsid w:val="00864C76"/>
    <w:rsid w:val="008661F4"/>
    <w:rsid w:val="00866F28"/>
    <w:rsid w:val="008672B7"/>
    <w:rsid w:val="00871B88"/>
    <w:rsid w:val="008720B9"/>
    <w:rsid w:val="00873FA3"/>
    <w:rsid w:val="00875340"/>
    <w:rsid w:val="00876763"/>
    <w:rsid w:val="00877B6D"/>
    <w:rsid w:val="00880C6B"/>
    <w:rsid w:val="00881D75"/>
    <w:rsid w:val="00884AEF"/>
    <w:rsid w:val="00884C4F"/>
    <w:rsid w:val="00884EEB"/>
    <w:rsid w:val="00892432"/>
    <w:rsid w:val="00893A8D"/>
    <w:rsid w:val="00896400"/>
    <w:rsid w:val="008A13D4"/>
    <w:rsid w:val="008A32D0"/>
    <w:rsid w:val="008A4509"/>
    <w:rsid w:val="008A5034"/>
    <w:rsid w:val="008A5218"/>
    <w:rsid w:val="008A5CDB"/>
    <w:rsid w:val="008B04AE"/>
    <w:rsid w:val="008B086C"/>
    <w:rsid w:val="008B517C"/>
    <w:rsid w:val="008B58C3"/>
    <w:rsid w:val="008B76B4"/>
    <w:rsid w:val="008C12B2"/>
    <w:rsid w:val="008C451A"/>
    <w:rsid w:val="008D10DE"/>
    <w:rsid w:val="008D2842"/>
    <w:rsid w:val="008D3FDA"/>
    <w:rsid w:val="008D79D5"/>
    <w:rsid w:val="008E18F9"/>
    <w:rsid w:val="008E2998"/>
    <w:rsid w:val="008E4162"/>
    <w:rsid w:val="008E4E73"/>
    <w:rsid w:val="008E7C65"/>
    <w:rsid w:val="008F0483"/>
    <w:rsid w:val="008F48DC"/>
    <w:rsid w:val="008F505C"/>
    <w:rsid w:val="008F62E4"/>
    <w:rsid w:val="008F7686"/>
    <w:rsid w:val="0090174B"/>
    <w:rsid w:val="00902D94"/>
    <w:rsid w:val="00903536"/>
    <w:rsid w:val="0090371E"/>
    <w:rsid w:val="00905078"/>
    <w:rsid w:val="00905EE8"/>
    <w:rsid w:val="00910CAA"/>
    <w:rsid w:val="00910E35"/>
    <w:rsid w:val="00916301"/>
    <w:rsid w:val="00920688"/>
    <w:rsid w:val="009209CB"/>
    <w:rsid w:val="009226F3"/>
    <w:rsid w:val="00923940"/>
    <w:rsid w:val="0093411B"/>
    <w:rsid w:val="00941134"/>
    <w:rsid w:val="009412D9"/>
    <w:rsid w:val="00942FE3"/>
    <w:rsid w:val="00944A32"/>
    <w:rsid w:val="00945AC4"/>
    <w:rsid w:val="00953AD9"/>
    <w:rsid w:val="0095435E"/>
    <w:rsid w:val="0095631E"/>
    <w:rsid w:val="009579FF"/>
    <w:rsid w:val="00960183"/>
    <w:rsid w:val="0096262F"/>
    <w:rsid w:val="00962F30"/>
    <w:rsid w:val="009631B3"/>
    <w:rsid w:val="009641CE"/>
    <w:rsid w:val="00964492"/>
    <w:rsid w:val="00964BDC"/>
    <w:rsid w:val="00973B20"/>
    <w:rsid w:val="00974E48"/>
    <w:rsid w:val="00975BFF"/>
    <w:rsid w:val="009769E8"/>
    <w:rsid w:val="00980024"/>
    <w:rsid w:val="0098504C"/>
    <w:rsid w:val="0099089B"/>
    <w:rsid w:val="009930E5"/>
    <w:rsid w:val="00994471"/>
    <w:rsid w:val="0099458B"/>
    <w:rsid w:val="009948D9"/>
    <w:rsid w:val="009A0BE9"/>
    <w:rsid w:val="009B0CE1"/>
    <w:rsid w:val="009B46FD"/>
    <w:rsid w:val="009B5B43"/>
    <w:rsid w:val="009B687A"/>
    <w:rsid w:val="009C21AB"/>
    <w:rsid w:val="009C3764"/>
    <w:rsid w:val="009C4AD6"/>
    <w:rsid w:val="009C52A5"/>
    <w:rsid w:val="009C6799"/>
    <w:rsid w:val="009C6C95"/>
    <w:rsid w:val="009D0D7A"/>
    <w:rsid w:val="009D19C4"/>
    <w:rsid w:val="009E3C40"/>
    <w:rsid w:val="009E6D35"/>
    <w:rsid w:val="009E7376"/>
    <w:rsid w:val="009F2B22"/>
    <w:rsid w:val="009F6A4E"/>
    <w:rsid w:val="00A0360E"/>
    <w:rsid w:val="00A076A3"/>
    <w:rsid w:val="00A0792A"/>
    <w:rsid w:val="00A108CE"/>
    <w:rsid w:val="00A15D1A"/>
    <w:rsid w:val="00A16C08"/>
    <w:rsid w:val="00A246AF"/>
    <w:rsid w:val="00A2620C"/>
    <w:rsid w:val="00A2634E"/>
    <w:rsid w:val="00A31CBE"/>
    <w:rsid w:val="00A33A33"/>
    <w:rsid w:val="00A35000"/>
    <w:rsid w:val="00A351F0"/>
    <w:rsid w:val="00A3578C"/>
    <w:rsid w:val="00A359D7"/>
    <w:rsid w:val="00A35FD7"/>
    <w:rsid w:val="00A36763"/>
    <w:rsid w:val="00A367C3"/>
    <w:rsid w:val="00A37004"/>
    <w:rsid w:val="00A42566"/>
    <w:rsid w:val="00A436C1"/>
    <w:rsid w:val="00A4426B"/>
    <w:rsid w:val="00A46119"/>
    <w:rsid w:val="00A479D2"/>
    <w:rsid w:val="00A50835"/>
    <w:rsid w:val="00A52D8C"/>
    <w:rsid w:val="00A54BE8"/>
    <w:rsid w:val="00A54F6E"/>
    <w:rsid w:val="00A57CB3"/>
    <w:rsid w:val="00A613F0"/>
    <w:rsid w:val="00A627F3"/>
    <w:rsid w:val="00A6698A"/>
    <w:rsid w:val="00A66B08"/>
    <w:rsid w:val="00A74AD5"/>
    <w:rsid w:val="00A75024"/>
    <w:rsid w:val="00A8132C"/>
    <w:rsid w:val="00A81A54"/>
    <w:rsid w:val="00A81F75"/>
    <w:rsid w:val="00A825BC"/>
    <w:rsid w:val="00A85A4A"/>
    <w:rsid w:val="00A91266"/>
    <w:rsid w:val="00A927DB"/>
    <w:rsid w:val="00A9409B"/>
    <w:rsid w:val="00A95BA3"/>
    <w:rsid w:val="00A96D33"/>
    <w:rsid w:val="00A96E1D"/>
    <w:rsid w:val="00A96FDA"/>
    <w:rsid w:val="00AA01BF"/>
    <w:rsid w:val="00AA0F9B"/>
    <w:rsid w:val="00AA6060"/>
    <w:rsid w:val="00AB18B5"/>
    <w:rsid w:val="00AB2F86"/>
    <w:rsid w:val="00AB71FB"/>
    <w:rsid w:val="00AC1B94"/>
    <w:rsid w:val="00AC5924"/>
    <w:rsid w:val="00AC6D65"/>
    <w:rsid w:val="00AC7FED"/>
    <w:rsid w:val="00AD0AA6"/>
    <w:rsid w:val="00AD2042"/>
    <w:rsid w:val="00AE0AAA"/>
    <w:rsid w:val="00AE0CF5"/>
    <w:rsid w:val="00AE18E3"/>
    <w:rsid w:val="00AE2EB4"/>
    <w:rsid w:val="00AE3BC6"/>
    <w:rsid w:val="00AE5A28"/>
    <w:rsid w:val="00AF3BF8"/>
    <w:rsid w:val="00AF6669"/>
    <w:rsid w:val="00B0235B"/>
    <w:rsid w:val="00B037A4"/>
    <w:rsid w:val="00B04AF5"/>
    <w:rsid w:val="00B062F2"/>
    <w:rsid w:val="00B07157"/>
    <w:rsid w:val="00B109CC"/>
    <w:rsid w:val="00B12EA5"/>
    <w:rsid w:val="00B15D9B"/>
    <w:rsid w:val="00B1796C"/>
    <w:rsid w:val="00B21661"/>
    <w:rsid w:val="00B2172F"/>
    <w:rsid w:val="00B25544"/>
    <w:rsid w:val="00B261E0"/>
    <w:rsid w:val="00B27CCF"/>
    <w:rsid w:val="00B30BA2"/>
    <w:rsid w:val="00B32DF4"/>
    <w:rsid w:val="00B33A61"/>
    <w:rsid w:val="00B3534F"/>
    <w:rsid w:val="00B35AEE"/>
    <w:rsid w:val="00B35C06"/>
    <w:rsid w:val="00B35C12"/>
    <w:rsid w:val="00B36A23"/>
    <w:rsid w:val="00B42120"/>
    <w:rsid w:val="00B4351C"/>
    <w:rsid w:val="00B437F4"/>
    <w:rsid w:val="00B4422A"/>
    <w:rsid w:val="00B50984"/>
    <w:rsid w:val="00B542AF"/>
    <w:rsid w:val="00B54D92"/>
    <w:rsid w:val="00B56D5E"/>
    <w:rsid w:val="00B57664"/>
    <w:rsid w:val="00B609D5"/>
    <w:rsid w:val="00B60DF9"/>
    <w:rsid w:val="00B61EF3"/>
    <w:rsid w:val="00B63D5F"/>
    <w:rsid w:val="00B640CC"/>
    <w:rsid w:val="00B65847"/>
    <w:rsid w:val="00B65B39"/>
    <w:rsid w:val="00B66883"/>
    <w:rsid w:val="00B717FC"/>
    <w:rsid w:val="00B737DC"/>
    <w:rsid w:val="00B73B57"/>
    <w:rsid w:val="00B73F6B"/>
    <w:rsid w:val="00B7416E"/>
    <w:rsid w:val="00B76FBE"/>
    <w:rsid w:val="00B85B69"/>
    <w:rsid w:val="00B87B33"/>
    <w:rsid w:val="00B87E29"/>
    <w:rsid w:val="00B92982"/>
    <w:rsid w:val="00B93928"/>
    <w:rsid w:val="00B94123"/>
    <w:rsid w:val="00B958AE"/>
    <w:rsid w:val="00B963F0"/>
    <w:rsid w:val="00B964E5"/>
    <w:rsid w:val="00B96BFF"/>
    <w:rsid w:val="00BA088F"/>
    <w:rsid w:val="00BA2C9F"/>
    <w:rsid w:val="00BA395C"/>
    <w:rsid w:val="00BA40DA"/>
    <w:rsid w:val="00BA4E8C"/>
    <w:rsid w:val="00BA5442"/>
    <w:rsid w:val="00BA5DA0"/>
    <w:rsid w:val="00BA6129"/>
    <w:rsid w:val="00BA70E7"/>
    <w:rsid w:val="00BB38FB"/>
    <w:rsid w:val="00BB52D9"/>
    <w:rsid w:val="00BC0BFF"/>
    <w:rsid w:val="00BC1433"/>
    <w:rsid w:val="00BC4161"/>
    <w:rsid w:val="00BC78C3"/>
    <w:rsid w:val="00BD2CBF"/>
    <w:rsid w:val="00BD4265"/>
    <w:rsid w:val="00BD51FA"/>
    <w:rsid w:val="00BD7472"/>
    <w:rsid w:val="00BE25AB"/>
    <w:rsid w:val="00BE3B05"/>
    <w:rsid w:val="00BF07F6"/>
    <w:rsid w:val="00BF2E70"/>
    <w:rsid w:val="00BF3849"/>
    <w:rsid w:val="00BF5B2B"/>
    <w:rsid w:val="00C00462"/>
    <w:rsid w:val="00C00B3A"/>
    <w:rsid w:val="00C022C6"/>
    <w:rsid w:val="00C0394E"/>
    <w:rsid w:val="00C03F53"/>
    <w:rsid w:val="00C0747A"/>
    <w:rsid w:val="00C07E6D"/>
    <w:rsid w:val="00C10C5A"/>
    <w:rsid w:val="00C128C4"/>
    <w:rsid w:val="00C1305F"/>
    <w:rsid w:val="00C149C7"/>
    <w:rsid w:val="00C159EB"/>
    <w:rsid w:val="00C16845"/>
    <w:rsid w:val="00C174A5"/>
    <w:rsid w:val="00C22690"/>
    <w:rsid w:val="00C262C0"/>
    <w:rsid w:val="00C26985"/>
    <w:rsid w:val="00C30561"/>
    <w:rsid w:val="00C36EBF"/>
    <w:rsid w:val="00C377EE"/>
    <w:rsid w:val="00C41AB8"/>
    <w:rsid w:val="00C42E5A"/>
    <w:rsid w:val="00C437C2"/>
    <w:rsid w:val="00C44370"/>
    <w:rsid w:val="00C46F5C"/>
    <w:rsid w:val="00C478C4"/>
    <w:rsid w:val="00C5411C"/>
    <w:rsid w:val="00C60AD3"/>
    <w:rsid w:val="00C61B9C"/>
    <w:rsid w:val="00C635AD"/>
    <w:rsid w:val="00C63747"/>
    <w:rsid w:val="00C63E50"/>
    <w:rsid w:val="00C63FFB"/>
    <w:rsid w:val="00C65385"/>
    <w:rsid w:val="00C66261"/>
    <w:rsid w:val="00C67631"/>
    <w:rsid w:val="00C739EA"/>
    <w:rsid w:val="00C73BFF"/>
    <w:rsid w:val="00C73F02"/>
    <w:rsid w:val="00C74FD3"/>
    <w:rsid w:val="00C760C3"/>
    <w:rsid w:val="00C80A89"/>
    <w:rsid w:val="00C82B64"/>
    <w:rsid w:val="00C83656"/>
    <w:rsid w:val="00C854D2"/>
    <w:rsid w:val="00C868B9"/>
    <w:rsid w:val="00C9166B"/>
    <w:rsid w:val="00C94CE9"/>
    <w:rsid w:val="00C9530C"/>
    <w:rsid w:val="00CA04B8"/>
    <w:rsid w:val="00CA4078"/>
    <w:rsid w:val="00CA614F"/>
    <w:rsid w:val="00CB072C"/>
    <w:rsid w:val="00CB44B1"/>
    <w:rsid w:val="00CC3957"/>
    <w:rsid w:val="00CC549C"/>
    <w:rsid w:val="00CC685F"/>
    <w:rsid w:val="00CD14BC"/>
    <w:rsid w:val="00CD3306"/>
    <w:rsid w:val="00CD727B"/>
    <w:rsid w:val="00CE2DAB"/>
    <w:rsid w:val="00CE3410"/>
    <w:rsid w:val="00CF2AB3"/>
    <w:rsid w:val="00D00217"/>
    <w:rsid w:val="00D00D3D"/>
    <w:rsid w:val="00D01D62"/>
    <w:rsid w:val="00D01EED"/>
    <w:rsid w:val="00D02F10"/>
    <w:rsid w:val="00D03638"/>
    <w:rsid w:val="00D045D5"/>
    <w:rsid w:val="00D11335"/>
    <w:rsid w:val="00D121FB"/>
    <w:rsid w:val="00D1239F"/>
    <w:rsid w:val="00D126DB"/>
    <w:rsid w:val="00D12887"/>
    <w:rsid w:val="00D170F7"/>
    <w:rsid w:val="00D201FB"/>
    <w:rsid w:val="00D209B7"/>
    <w:rsid w:val="00D24D48"/>
    <w:rsid w:val="00D2640C"/>
    <w:rsid w:val="00D26634"/>
    <w:rsid w:val="00D26662"/>
    <w:rsid w:val="00D3485B"/>
    <w:rsid w:val="00D3526D"/>
    <w:rsid w:val="00D3562C"/>
    <w:rsid w:val="00D370D6"/>
    <w:rsid w:val="00D37EEB"/>
    <w:rsid w:val="00D40888"/>
    <w:rsid w:val="00D4459A"/>
    <w:rsid w:val="00D47795"/>
    <w:rsid w:val="00D4792A"/>
    <w:rsid w:val="00D47C03"/>
    <w:rsid w:val="00D5139D"/>
    <w:rsid w:val="00D60566"/>
    <w:rsid w:val="00D62334"/>
    <w:rsid w:val="00D63B95"/>
    <w:rsid w:val="00D641E5"/>
    <w:rsid w:val="00D6523B"/>
    <w:rsid w:val="00D65850"/>
    <w:rsid w:val="00D7289A"/>
    <w:rsid w:val="00D73453"/>
    <w:rsid w:val="00D82E11"/>
    <w:rsid w:val="00D840B7"/>
    <w:rsid w:val="00D85610"/>
    <w:rsid w:val="00D9654C"/>
    <w:rsid w:val="00D96B12"/>
    <w:rsid w:val="00DA090F"/>
    <w:rsid w:val="00DA2BC8"/>
    <w:rsid w:val="00DA4777"/>
    <w:rsid w:val="00DA52AD"/>
    <w:rsid w:val="00DA7CD4"/>
    <w:rsid w:val="00DB1019"/>
    <w:rsid w:val="00DB1394"/>
    <w:rsid w:val="00DB1F73"/>
    <w:rsid w:val="00DB2209"/>
    <w:rsid w:val="00DB2F98"/>
    <w:rsid w:val="00DC3E38"/>
    <w:rsid w:val="00DD0624"/>
    <w:rsid w:val="00DD2690"/>
    <w:rsid w:val="00DD37A0"/>
    <w:rsid w:val="00DD3A57"/>
    <w:rsid w:val="00DD3E18"/>
    <w:rsid w:val="00DD4C83"/>
    <w:rsid w:val="00DD5A4A"/>
    <w:rsid w:val="00DD6307"/>
    <w:rsid w:val="00DD6EAE"/>
    <w:rsid w:val="00DD714E"/>
    <w:rsid w:val="00DD79CC"/>
    <w:rsid w:val="00DE196B"/>
    <w:rsid w:val="00DE441A"/>
    <w:rsid w:val="00DE4C96"/>
    <w:rsid w:val="00DE6859"/>
    <w:rsid w:val="00DE6E62"/>
    <w:rsid w:val="00DE7886"/>
    <w:rsid w:val="00DE7A81"/>
    <w:rsid w:val="00DF0444"/>
    <w:rsid w:val="00DF1ABF"/>
    <w:rsid w:val="00DF1D9A"/>
    <w:rsid w:val="00DF72C5"/>
    <w:rsid w:val="00DF7C13"/>
    <w:rsid w:val="00E02572"/>
    <w:rsid w:val="00E02C81"/>
    <w:rsid w:val="00E02EE2"/>
    <w:rsid w:val="00E036FC"/>
    <w:rsid w:val="00E039BB"/>
    <w:rsid w:val="00E0533E"/>
    <w:rsid w:val="00E11311"/>
    <w:rsid w:val="00E13BEF"/>
    <w:rsid w:val="00E13C63"/>
    <w:rsid w:val="00E14F23"/>
    <w:rsid w:val="00E16903"/>
    <w:rsid w:val="00E17646"/>
    <w:rsid w:val="00E207DE"/>
    <w:rsid w:val="00E222E4"/>
    <w:rsid w:val="00E22F21"/>
    <w:rsid w:val="00E230A5"/>
    <w:rsid w:val="00E2560D"/>
    <w:rsid w:val="00E25D28"/>
    <w:rsid w:val="00E27DE3"/>
    <w:rsid w:val="00E27F73"/>
    <w:rsid w:val="00E302F1"/>
    <w:rsid w:val="00E333D9"/>
    <w:rsid w:val="00E337E7"/>
    <w:rsid w:val="00E35EAF"/>
    <w:rsid w:val="00E43213"/>
    <w:rsid w:val="00E43A4B"/>
    <w:rsid w:val="00E43F41"/>
    <w:rsid w:val="00E45201"/>
    <w:rsid w:val="00E45BD8"/>
    <w:rsid w:val="00E46D77"/>
    <w:rsid w:val="00E473BD"/>
    <w:rsid w:val="00E47668"/>
    <w:rsid w:val="00E5398D"/>
    <w:rsid w:val="00E53FCD"/>
    <w:rsid w:val="00E54ED2"/>
    <w:rsid w:val="00E60814"/>
    <w:rsid w:val="00E61482"/>
    <w:rsid w:val="00E61C02"/>
    <w:rsid w:val="00E72790"/>
    <w:rsid w:val="00E72794"/>
    <w:rsid w:val="00E72FEC"/>
    <w:rsid w:val="00E730CA"/>
    <w:rsid w:val="00E74393"/>
    <w:rsid w:val="00E76B89"/>
    <w:rsid w:val="00E77577"/>
    <w:rsid w:val="00E87249"/>
    <w:rsid w:val="00E87690"/>
    <w:rsid w:val="00E91BAF"/>
    <w:rsid w:val="00E91FE6"/>
    <w:rsid w:val="00E9219F"/>
    <w:rsid w:val="00E93BE3"/>
    <w:rsid w:val="00EA02B7"/>
    <w:rsid w:val="00EA0E53"/>
    <w:rsid w:val="00EA1D4F"/>
    <w:rsid w:val="00EA2ED8"/>
    <w:rsid w:val="00EA42AE"/>
    <w:rsid w:val="00EA5745"/>
    <w:rsid w:val="00EB3BA4"/>
    <w:rsid w:val="00EB49AD"/>
    <w:rsid w:val="00EB6612"/>
    <w:rsid w:val="00EB7353"/>
    <w:rsid w:val="00EB7C82"/>
    <w:rsid w:val="00EC631F"/>
    <w:rsid w:val="00ED07F5"/>
    <w:rsid w:val="00ED7175"/>
    <w:rsid w:val="00EE0C7F"/>
    <w:rsid w:val="00EE1394"/>
    <w:rsid w:val="00EE249A"/>
    <w:rsid w:val="00EE41FE"/>
    <w:rsid w:val="00EE5AC0"/>
    <w:rsid w:val="00EE7A2D"/>
    <w:rsid w:val="00EF04AD"/>
    <w:rsid w:val="00EF0743"/>
    <w:rsid w:val="00EF562B"/>
    <w:rsid w:val="00EF718A"/>
    <w:rsid w:val="00F01AC6"/>
    <w:rsid w:val="00F02C11"/>
    <w:rsid w:val="00F04201"/>
    <w:rsid w:val="00F06211"/>
    <w:rsid w:val="00F077B6"/>
    <w:rsid w:val="00F107FD"/>
    <w:rsid w:val="00F12C50"/>
    <w:rsid w:val="00F13AE4"/>
    <w:rsid w:val="00F169E5"/>
    <w:rsid w:val="00F226EC"/>
    <w:rsid w:val="00F24666"/>
    <w:rsid w:val="00F26596"/>
    <w:rsid w:val="00F27B4C"/>
    <w:rsid w:val="00F34EF2"/>
    <w:rsid w:val="00F36CD4"/>
    <w:rsid w:val="00F42A5C"/>
    <w:rsid w:val="00F44433"/>
    <w:rsid w:val="00F44E7A"/>
    <w:rsid w:val="00F47A14"/>
    <w:rsid w:val="00F532A5"/>
    <w:rsid w:val="00F55561"/>
    <w:rsid w:val="00F64688"/>
    <w:rsid w:val="00F67358"/>
    <w:rsid w:val="00F7373B"/>
    <w:rsid w:val="00F76939"/>
    <w:rsid w:val="00F77995"/>
    <w:rsid w:val="00F80E5C"/>
    <w:rsid w:val="00F818C3"/>
    <w:rsid w:val="00F84259"/>
    <w:rsid w:val="00F864C5"/>
    <w:rsid w:val="00F86822"/>
    <w:rsid w:val="00F86AC9"/>
    <w:rsid w:val="00F9260F"/>
    <w:rsid w:val="00F94EF0"/>
    <w:rsid w:val="00F973C4"/>
    <w:rsid w:val="00FA1073"/>
    <w:rsid w:val="00FA1751"/>
    <w:rsid w:val="00FA2480"/>
    <w:rsid w:val="00FB0343"/>
    <w:rsid w:val="00FB1E51"/>
    <w:rsid w:val="00FB2DD6"/>
    <w:rsid w:val="00FB4BC3"/>
    <w:rsid w:val="00FB4FEC"/>
    <w:rsid w:val="00FB6339"/>
    <w:rsid w:val="00FC0F99"/>
    <w:rsid w:val="00FC4690"/>
    <w:rsid w:val="00FC56E9"/>
    <w:rsid w:val="00FD0D50"/>
    <w:rsid w:val="00FD3E56"/>
    <w:rsid w:val="00FD4B9A"/>
    <w:rsid w:val="00FD7367"/>
    <w:rsid w:val="00FE4234"/>
    <w:rsid w:val="00FE536C"/>
    <w:rsid w:val="00FE6730"/>
    <w:rsid w:val="00FF2525"/>
    <w:rsid w:val="00FF4031"/>
    <w:rsid w:val="00FF577D"/>
    <w:rsid w:val="00FF5C47"/>
    <w:rsid w:val="00FF72D4"/>
    <w:rsid w:val="00FF74D7"/>
    <w:rsid w:val="045E7869"/>
    <w:rsid w:val="1D5355EC"/>
    <w:rsid w:val="1DD95CA0"/>
    <w:rsid w:val="2DEAB4E1"/>
    <w:rsid w:val="2DFB7495"/>
    <w:rsid w:val="356739CC"/>
    <w:rsid w:val="3E93B1EA"/>
    <w:rsid w:val="41D7C34B"/>
    <w:rsid w:val="53EF31F1"/>
    <w:rsid w:val="79FC7C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F87C7F"/>
  <w15:chartTrackingRefBased/>
  <w15:docId w15:val="{12389AF7-17D5-41C1-9894-48D2C53E2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323B7"/>
    <w:pPr>
      <w:spacing w:after="240" w:line="240" w:lineRule="auto"/>
      <w:jc w:val="both"/>
    </w:pPr>
    <w:rPr>
      <w:rFonts w:ascii="Times New Roman" w:hAnsi="Times New Roman"/>
      <w:sz w:val="24"/>
      <w:szCs w:val="24"/>
    </w:rPr>
  </w:style>
  <w:style w:type="paragraph" w:styleId="Pealkiri1">
    <w:name w:val="heading 1"/>
    <w:basedOn w:val="Normaallaad"/>
    <w:next w:val="Normaallaad"/>
    <w:link w:val="Pealkiri1Mrk"/>
    <w:uiPriority w:val="9"/>
    <w:rsid w:val="0070698F"/>
    <w:pPr>
      <w:keepNext/>
      <w:keepLines/>
      <w:spacing w:before="240" w:after="0"/>
      <w:outlineLvl w:val="0"/>
    </w:pPr>
    <w:rPr>
      <w:rFonts w:asciiTheme="majorHAnsi" w:eastAsiaTheme="majorEastAsia" w:hAnsiTheme="majorHAnsi" w:cstheme="majorBidi"/>
      <w:color w:val="1F1F5E"/>
      <w:sz w:val="32"/>
      <w:szCs w:val="32"/>
    </w:rPr>
  </w:style>
  <w:style w:type="paragraph" w:styleId="Pealkiri3">
    <w:name w:val="heading 3"/>
    <w:basedOn w:val="Normaallaad"/>
    <w:next w:val="Normaallaad"/>
    <w:link w:val="Pealkiri3Mrk"/>
    <w:uiPriority w:val="9"/>
    <w:unhideWhenUsed/>
    <w:qFormat/>
    <w:rsid w:val="00E53FCD"/>
    <w:pPr>
      <w:keepNext/>
      <w:keepLines/>
      <w:spacing w:before="40" w:after="0"/>
      <w:outlineLvl w:val="2"/>
    </w:pPr>
    <w:rPr>
      <w:rFonts w:asciiTheme="majorHAnsi" w:eastAsiaTheme="majorEastAsia" w:hAnsiTheme="majorHAnsi" w:cstheme="majorBidi"/>
      <w:color w:val="1F3763" w:themeColor="accent1" w:themeShade="7F"/>
    </w:rPr>
  </w:style>
  <w:style w:type="paragraph" w:styleId="Pealkiri6">
    <w:name w:val="heading 6"/>
    <w:basedOn w:val="Normaallaad"/>
    <w:next w:val="Normaallaad"/>
    <w:link w:val="Pealkiri6Mrk"/>
    <w:rsid w:val="0070698F"/>
    <w:pPr>
      <w:numPr>
        <w:ilvl w:val="5"/>
        <w:numId w:val="6"/>
      </w:numPr>
      <w:spacing w:before="240" w:after="60"/>
      <w:outlineLvl w:val="5"/>
    </w:pPr>
    <w:rPr>
      <w:rFonts w:eastAsia="Times New Roman" w:cs="Times New Roman"/>
      <w:b/>
      <w:bCs/>
      <w:lang w:eastAsia="et-EE"/>
    </w:rPr>
  </w:style>
  <w:style w:type="paragraph" w:styleId="Pealkiri7">
    <w:name w:val="heading 7"/>
    <w:basedOn w:val="Normaallaad"/>
    <w:next w:val="Normaallaad"/>
    <w:link w:val="Pealkiri7Mrk"/>
    <w:rsid w:val="0070698F"/>
    <w:pPr>
      <w:numPr>
        <w:ilvl w:val="6"/>
        <w:numId w:val="6"/>
      </w:numPr>
      <w:spacing w:before="240" w:after="60"/>
      <w:outlineLvl w:val="6"/>
    </w:pPr>
    <w:rPr>
      <w:rFonts w:eastAsia="Times New Roman" w:cs="Times New Roman"/>
      <w:lang w:eastAsia="et-EE"/>
    </w:rPr>
  </w:style>
  <w:style w:type="paragraph" w:styleId="Pealkiri8">
    <w:name w:val="heading 8"/>
    <w:basedOn w:val="Normaallaad"/>
    <w:next w:val="Normaallaad"/>
    <w:link w:val="Pealkiri8Mrk"/>
    <w:rsid w:val="0070698F"/>
    <w:pPr>
      <w:numPr>
        <w:ilvl w:val="7"/>
        <w:numId w:val="6"/>
      </w:numPr>
      <w:spacing w:before="240" w:after="60"/>
      <w:outlineLvl w:val="7"/>
    </w:pPr>
    <w:rPr>
      <w:rFonts w:eastAsia="Times New Roman" w:cs="Times New Roman"/>
      <w:i/>
      <w:iCs/>
      <w:lang w:eastAsia="et-EE"/>
    </w:rPr>
  </w:style>
  <w:style w:type="paragraph" w:styleId="Pealkiri9">
    <w:name w:val="heading 9"/>
    <w:basedOn w:val="Normaallaad"/>
    <w:next w:val="Normaallaad"/>
    <w:link w:val="Pealkiri9Mrk"/>
    <w:rsid w:val="0070698F"/>
    <w:pPr>
      <w:numPr>
        <w:ilvl w:val="8"/>
        <w:numId w:val="6"/>
      </w:numPr>
      <w:spacing w:before="240" w:after="60"/>
      <w:outlineLvl w:val="8"/>
    </w:pPr>
    <w:rPr>
      <w:rFonts w:ascii="Arial" w:eastAsia="Times New Roman" w:hAnsi="Arial" w:cs="Arial"/>
      <w:lang w:eastAsia="et-E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0698F"/>
    <w:rPr>
      <w:rFonts w:asciiTheme="majorHAnsi" w:eastAsiaTheme="majorEastAsia" w:hAnsiTheme="majorHAnsi" w:cstheme="majorBidi"/>
      <w:color w:val="1F1F5E"/>
      <w:sz w:val="32"/>
      <w:szCs w:val="32"/>
    </w:rPr>
  </w:style>
  <w:style w:type="character" w:customStyle="1" w:styleId="Pealkiri6Mrk">
    <w:name w:val="Pealkiri 6 Märk"/>
    <w:basedOn w:val="Liguvaikefont"/>
    <w:link w:val="Pealkiri6"/>
    <w:rsid w:val="0070698F"/>
    <w:rPr>
      <w:rFonts w:ascii="Times New Roman" w:eastAsia="Times New Roman" w:hAnsi="Times New Roman" w:cs="Times New Roman"/>
      <w:b/>
      <w:bCs/>
      <w:sz w:val="24"/>
      <w:szCs w:val="24"/>
      <w:lang w:eastAsia="et-EE"/>
    </w:rPr>
  </w:style>
  <w:style w:type="character" w:customStyle="1" w:styleId="Pealkiri7Mrk">
    <w:name w:val="Pealkiri 7 Märk"/>
    <w:basedOn w:val="Liguvaikefont"/>
    <w:link w:val="Pealkiri7"/>
    <w:rsid w:val="0070698F"/>
    <w:rPr>
      <w:rFonts w:ascii="Times New Roman" w:eastAsia="Times New Roman" w:hAnsi="Times New Roman" w:cs="Times New Roman"/>
      <w:sz w:val="24"/>
      <w:szCs w:val="24"/>
      <w:lang w:eastAsia="et-EE"/>
    </w:rPr>
  </w:style>
  <w:style w:type="character" w:customStyle="1" w:styleId="Pealkiri8Mrk">
    <w:name w:val="Pealkiri 8 Märk"/>
    <w:basedOn w:val="Liguvaikefont"/>
    <w:link w:val="Pealkiri8"/>
    <w:rsid w:val="0070698F"/>
    <w:rPr>
      <w:rFonts w:ascii="Times New Roman" w:eastAsia="Times New Roman" w:hAnsi="Times New Roman" w:cs="Times New Roman"/>
      <w:i/>
      <w:iCs/>
      <w:sz w:val="24"/>
      <w:szCs w:val="24"/>
      <w:lang w:eastAsia="et-EE"/>
    </w:rPr>
  </w:style>
  <w:style w:type="character" w:customStyle="1" w:styleId="Pealkiri9Mrk">
    <w:name w:val="Pealkiri 9 Märk"/>
    <w:basedOn w:val="Liguvaikefont"/>
    <w:link w:val="Pealkiri9"/>
    <w:rsid w:val="0070698F"/>
    <w:rPr>
      <w:rFonts w:ascii="Arial" w:eastAsia="Times New Roman" w:hAnsi="Arial" w:cs="Arial"/>
      <w:sz w:val="24"/>
      <w:szCs w:val="24"/>
      <w:lang w:eastAsia="et-EE"/>
    </w:rPr>
  </w:style>
  <w:style w:type="paragraph" w:customStyle="1" w:styleId="SLONormal">
    <w:name w:val="SLO Normal"/>
    <w:qFormat/>
    <w:rsid w:val="0070698F"/>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70698F"/>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70698F"/>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70698F"/>
    <w:pPr>
      <w:numPr>
        <w:ilvl w:val="2"/>
      </w:numPr>
      <w:outlineLvl w:val="2"/>
    </w:pPr>
    <w:rPr>
      <w:i/>
    </w:rPr>
  </w:style>
  <w:style w:type="paragraph" w:customStyle="1" w:styleId="4thlevelheading">
    <w:name w:val="4th level (heading)"/>
    <w:basedOn w:val="3rdlevelheading"/>
    <w:next w:val="SLONormal"/>
    <w:uiPriority w:val="1"/>
    <w:qFormat/>
    <w:rsid w:val="0070698F"/>
    <w:pPr>
      <w:numPr>
        <w:ilvl w:val="3"/>
      </w:numPr>
      <w:spacing w:after="120"/>
      <w:outlineLvl w:val="3"/>
    </w:pPr>
    <w:rPr>
      <w:b w:val="0"/>
    </w:rPr>
  </w:style>
  <w:style w:type="paragraph" w:customStyle="1" w:styleId="5thlevelheading">
    <w:name w:val="5th level (heading)"/>
    <w:basedOn w:val="4thlevelheading"/>
    <w:next w:val="SLONormal"/>
    <w:uiPriority w:val="1"/>
    <w:qFormat/>
    <w:rsid w:val="0070698F"/>
    <w:pPr>
      <w:numPr>
        <w:ilvl w:val="4"/>
      </w:numPr>
      <w:outlineLvl w:val="4"/>
    </w:pPr>
    <w:rPr>
      <w:i w:val="0"/>
      <w:u w:val="single"/>
    </w:rPr>
  </w:style>
  <w:style w:type="paragraph" w:customStyle="1" w:styleId="2ndlevelprovision">
    <w:name w:val="2nd level (provision)"/>
    <w:basedOn w:val="2ndlevelheading"/>
    <w:uiPriority w:val="2"/>
    <w:qFormat/>
    <w:rsid w:val="0070698F"/>
    <w:pPr>
      <w:keepNext w:val="0"/>
      <w:spacing w:before="120" w:after="120"/>
    </w:pPr>
    <w:rPr>
      <w:b w:val="0"/>
    </w:rPr>
  </w:style>
  <w:style w:type="paragraph" w:customStyle="1" w:styleId="3rdlevelsubprovision">
    <w:name w:val="3rd level (subprovision)"/>
    <w:basedOn w:val="3rdlevelheading"/>
    <w:uiPriority w:val="2"/>
    <w:qFormat/>
    <w:rsid w:val="0070698F"/>
    <w:pPr>
      <w:keepNext w:val="0"/>
      <w:spacing w:before="120" w:after="120"/>
    </w:pPr>
    <w:rPr>
      <w:b w:val="0"/>
      <w:i w:val="0"/>
    </w:rPr>
  </w:style>
  <w:style w:type="paragraph" w:customStyle="1" w:styleId="4thlevellist">
    <w:name w:val="4th level (list)"/>
    <w:basedOn w:val="4thlevelheading"/>
    <w:uiPriority w:val="2"/>
    <w:qFormat/>
    <w:rsid w:val="0070698F"/>
    <w:pPr>
      <w:keepNext w:val="0"/>
      <w:spacing w:before="120"/>
      <w:ind w:left="1135"/>
    </w:pPr>
    <w:rPr>
      <w:i w:val="0"/>
    </w:rPr>
  </w:style>
  <w:style w:type="paragraph" w:customStyle="1" w:styleId="5thlevel">
    <w:name w:val="5th level"/>
    <w:basedOn w:val="5thlevelheading"/>
    <w:uiPriority w:val="2"/>
    <w:qFormat/>
    <w:rsid w:val="0070698F"/>
    <w:pPr>
      <w:keepNext w:val="0"/>
      <w:spacing w:before="120"/>
      <w:ind w:left="1418"/>
    </w:pPr>
    <w:rPr>
      <w:u w:val="none"/>
    </w:rPr>
  </w:style>
  <w:style w:type="paragraph" w:customStyle="1" w:styleId="SLOReportTitle">
    <w:name w:val="SLO Report Title"/>
    <w:basedOn w:val="SLONormal"/>
    <w:next w:val="SLONormal"/>
    <w:uiPriority w:val="3"/>
    <w:qFormat/>
    <w:rsid w:val="0070698F"/>
    <w:pPr>
      <w:spacing w:before="360" w:after="360"/>
      <w:jc w:val="left"/>
    </w:pPr>
    <w:rPr>
      <w:b/>
      <w:caps/>
      <w:sz w:val="28"/>
    </w:rPr>
  </w:style>
  <w:style w:type="paragraph" w:customStyle="1" w:styleId="SLOAgreementTitle">
    <w:name w:val="SLO Agreement Title"/>
    <w:basedOn w:val="SLOReportTitle"/>
    <w:next w:val="SLONormal"/>
    <w:uiPriority w:val="3"/>
    <w:qFormat/>
    <w:rsid w:val="0070698F"/>
    <w:pPr>
      <w:jc w:val="center"/>
    </w:pPr>
  </w:style>
  <w:style w:type="paragraph" w:customStyle="1" w:styleId="SLOList">
    <w:name w:val="SLO List"/>
    <w:uiPriority w:val="4"/>
    <w:qFormat/>
    <w:rsid w:val="0070698F"/>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70698F"/>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70698F"/>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Pis">
    <w:name w:val="header"/>
    <w:basedOn w:val="SLONormalSmall"/>
    <w:link w:val="PisMrk"/>
    <w:rsid w:val="0070698F"/>
    <w:pPr>
      <w:tabs>
        <w:tab w:val="center" w:pos="4535"/>
        <w:tab w:val="right" w:pos="9071"/>
      </w:tabs>
    </w:pPr>
  </w:style>
  <w:style w:type="character" w:customStyle="1" w:styleId="PisMrk">
    <w:name w:val="Päis Märk"/>
    <w:basedOn w:val="Liguvaikefont"/>
    <w:link w:val="Pis"/>
    <w:rsid w:val="0070698F"/>
    <w:rPr>
      <w:rFonts w:ascii="Times New Roman" w:eastAsia="Times New Roman" w:hAnsi="Times New Roman" w:cs="Times New Roman"/>
      <w:sz w:val="20"/>
      <w:szCs w:val="24"/>
      <w:lang w:val="en-GB"/>
    </w:rPr>
  </w:style>
  <w:style w:type="paragraph" w:styleId="Jalus">
    <w:name w:val="footer"/>
    <w:basedOn w:val="SLONormalSmall"/>
    <w:link w:val="JalusMrk"/>
    <w:uiPriority w:val="99"/>
    <w:rsid w:val="005D6D01"/>
    <w:pPr>
      <w:tabs>
        <w:tab w:val="center" w:pos="4535"/>
        <w:tab w:val="right" w:pos="9071"/>
      </w:tabs>
    </w:pPr>
  </w:style>
  <w:style w:type="character" w:customStyle="1" w:styleId="JalusMrk">
    <w:name w:val="Jalus Märk"/>
    <w:basedOn w:val="Liguvaikefont"/>
    <w:link w:val="Jalus"/>
    <w:uiPriority w:val="99"/>
    <w:rsid w:val="005D6D01"/>
    <w:rPr>
      <w:rFonts w:ascii="Times New Roman" w:eastAsia="Times New Roman" w:hAnsi="Times New Roman" w:cs="Times New Roman"/>
      <w:sz w:val="20"/>
      <w:szCs w:val="24"/>
      <w:lang w:val="en-GB"/>
    </w:rPr>
  </w:style>
  <w:style w:type="paragraph" w:customStyle="1" w:styleId="SLONormalnospace">
    <w:name w:val="SLO Normal (no space)"/>
    <w:basedOn w:val="SLONormal"/>
    <w:rsid w:val="0070698F"/>
    <w:pPr>
      <w:spacing w:before="0" w:after="0"/>
    </w:pPr>
  </w:style>
  <w:style w:type="paragraph" w:customStyle="1" w:styleId="SLONormalSmall">
    <w:name w:val="SLO Normal (Small)"/>
    <w:basedOn w:val="SLONormal"/>
    <w:rsid w:val="0070698F"/>
    <w:pPr>
      <w:spacing w:before="60" w:after="60"/>
    </w:pPr>
    <w:rPr>
      <w:sz w:val="20"/>
    </w:rPr>
  </w:style>
  <w:style w:type="paragraph" w:customStyle="1" w:styleId="SLONormalWhite">
    <w:name w:val="SLO Normal White"/>
    <w:basedOn w:val="SLONormal"/>
    <w:rsid w:val="0070698F"/>
    <w:rPr>
      <w:color w:val="FFFFFF"/>
    </w:rPr>
  </w:style>
  <w:style w:type="character" w:customStyle="1" w:styleId="SC">
    <w:name w:val="SC"/>
    <w:basedOn w:val="Liguvaikefont"/>
    <w:rsid w:val="0070698F"/>
    <w:rPr>
      <w:u w:val="single"/>
    </w:rPr>
  </w:style>
  <w:style w:type="paragraph" w:customStyle="1" w:styleId="SORAINENComment">
    <w:name w:val="SORAINEN Comment"/>
    <w:basedOn w:val="SLONormal"/>
    <w:rsid w:val="0070698F"/>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0698F"/>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70698F"/>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0698F"/>
    <w:pPr>
      <w:numPr>
        <w:ilvl w:val="2"/>
      </w:numPr>
      <w:outlineLvl w:val="2"/>
    </w:pPr>
  </w:style>
  <w:style w:type="paragraph" w:customStyle="1" w:styleId="TextofAppendixlevel3">
    <w:name w:val="Text of Appendix level 3"/>
    <w:basedOn w:val="TextofAppendixlevel2"/>
    <w:rsid w:val="0070698F"/>
    <w:pPr>
      <w:numPr>
        <w:ilvl w:val="3"/>
      </w:numPr>
      <w:outlineLvl w:val="3"/>
    </w:pPr>
  </w:style>
  <w:style w:type="paragraph" w:customStyle="1" w:styleId="TextofAppendixlevel4">
    <w:name w:val="Text of Appendix level 4"/>
    <w:basedOn w:val="TextofAppendixlevel3"/>
    <w:rsid w:val="0070698F"/>
    <w:pPr>
      <w:numPr>
        <w:ilvl w:val="4"/>
      </w:numPr>
      <w:outlineLvl w:val="4"/>
    </w:pPr>
  </w:style>
  <w:style w:type="numbering" w:customStyle="1" w:styleId="SLONumberings">
    <w:name w:val="SLO_Numberings"/>
    <w:uiPriority w:val="99"/>
    <w:rsid w:val="0070698F"/>
    <w:pPr>
      <w:numPr>
        <w:numId w:val="1"/>
      </w:numPr>
    </w:pPr>
  </w:style>
  <w:style w:type="paragraph" w:customStyle="1" w:styleId="Agreement1stlevelheadingnonumber">
    <w:name w:val="Agreement 1st level (heading) no number"/>
    <w:basedOn w:val="1stlevelheading"/>
    <w:next w:val="SLONormal"/>
    <w:rsid w:val="0070698F"/>
    <w:pPr>
      <w:numPr>
        <w:numId w:val="0"/>
      </w:numPr>
      <w:outlineLvl w:val="9"/>
    </w:pPr>
    <w:rPr>
      <w:kern w:val="22"/>
    </w:rPr>
  </w:style>
  <w:style w:type="paragraph" w:customStyle="1" w:styleId="AgreementPartiesandRecitals">
    <w:name w:val="Agreement Parties and Recitals"/>
    <w:basedOn w:val="1stlevelheading"/>
    <w:rsid w:val="0070698F"/>
    <w:pPr>
      <w:keepNext w:val="0"/>
      <w:numPr>
        <w:numId w:val="0"/>
      </w:numPr>
      <w:outlineLvl w:val="9"/>
    </w:pPr>
    <w:rPr>
      <w:kern w:val="22"/>
    </w:rPr>
  </w:style>
  <w:style w:type="paragraph" w:customStyle="1" w:styleId="SLOlistofparties">
    <w:name w:val="SLO list of parties"/>
    <w:rsid w:val="0070698F"/>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allaad"/>
    <w:rsid w:val="0070698F"/>
    <w:pPr>
      <w:numPr>
        <w:ilvl w:val="1"/>
        <w:numId w:val="3"/>
      </w:numPr>
      <w:spacing w:before="120" w:after="120"/>
    </w:pPr>
    <w:rPr>
      <w:rFonts w:eastAsia="Times New Roman" w:cs="Times New Roman"/>
      <w:lang w:val="en-GB"/>
    </w:rPr>
  </w:style>
  <w:style w:type="paragraph" w:customStyle="1" w:styleId="4thlevelheadingnoindent">
    <w:name w:val="4th level (heading) no indent"/>
    <w:basedOn w:val="4thlevelheading"/>
    <w:next w:val="SLONormal"/>
    <w:uiPriority w:val="6"/>
    <w:rsid w:val="0070698F"/>
    <w:pPr>
      <w:numPr>
        <w:ilvl w:val="0"/>
        <w:numId w:val="0"/>
      </w:numPr>
      <w:tabs>
        <w:tab w:val="num" w:pos="1928"/>
      </w:tabs>
      <w:ind w:left="851" w:hanging="851"/>
    </w:pPr>
  </w:style>
  <w:style w:type="paragraph" w:customStyle="1" w:styleId="SLONormalCentered">
    <w:name w:val="SLO Normal (Centered)"/>
    <w:basedOn w:val="SLONormal"/>
    <w:uiPriority w:val="6"/>
    <w:rsid w:val="0070698F"/>
    <w:pPr>
      <w:jc w:val="center"/>
    </w:pPr>
  </w:style>
  <w:style w:type="paragraph" w:customStyle="1" w:styleId="SLONormalLeft">
    <w:name w:val="SLO Normal (Left)"/>
    <w:basedOn w:val="SLONormal"/>
    <w:uiPriority w:val="6"/>
    <w:rsid w:val="0070698F"/>
    <w:pPr>
      <w:jc w:val="left"/>
    </w:pPr>
  </w:style>
  <w:style w:type="paragraph" w:customStyle="1" w:styleId="SLONormalRight">
    <w:name w:val="SLO Normal (Right)"/>
    <w:basedOn w:val="SLONormal"/>
    <w:uiPriority w:val="6"/>
    <w:rsid w:val="0070698F"/>
    <w:pPr>
      <w:jc w:val="right"/>
    </w:pPr>
  </w:style>
  <w:style w:type="paragraph" w:customStyle="1" w:styleId="4thlevellistnoindent">
    <w:name w:val="4th level (list) no indent"/>
    <w:basedOn w:val="4thlevelheading"/>
    <w:uiPriority w:val="6"/>
    <w:rsid w:val="0070698F"/>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0698F"/>
    <w:pPr>
      <w:numPr>
        <w:ilvl w:val="0"/>
        <w:numId w:val="0"/>
      </w:numPr>
      <w:tabs>
        <w:tab w:val="num" w:pos="2835"/>
      </w:tabs>
      <w:ind w:left="851" w:hanging="851"/>
    </w:pPr>
  </w:style>
  <w:style w:type="paragraph" w:customStyle="1" w:styleId="5thlevelnoindent">
    <w:name w:val="5th level no indent"/>
    <w:basedOn w:val="5thlevelheading"/>
    <w:uiPriority w:val="6"/>
    <w:rsid w:val="0070698F"/>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0698F"/>
  </w:style>
  <w:style w:type="paragraph" w:customStyle="1" w:styleId="LDDCommenttext">
    <w:name w:val="LDD Comment text"/>
    <w:rsid w:val="0070698F"/>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70698F"/>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0698F"/>
  </w:style>
  <w:style w:type="paragraph" w:customStyle="1" w:styleId="LDDComment3">
    <w:name w:val="LDD Comment 3"/>
    <w:basedOn w:val="LDDComment2"/>
    <w:next w:val="LDDCommenttext"/>
    <w:rsid w:val="0070698F"/>
  </w:style>
  <w:style w:type="paragraph" w:customStyle="1" w:styleId="LDDComment4">
    <w:name w:val="LDD Comment 4"/>
    <w:basedOn w:val="LDDComment1"/>
    <w:next w:val="LDDCommenttext"/>
    <w:rsid w:val="0070698F"/>
  </w:style>
  <w:style w:type="paragraph" w:customStyle="1" w:styleId="SLOExhibitListENG">
    <w:name w:val="SLO_Exhibit_List_ENG"/>
    <w:basedOn w:val="SLONormal"/>
    <w:uiPriority w:val="6"/>
    <w:rsid w:val="0070698F"/>
    <w:pPr>
      <w:numPr>
        <w:numId w:val="7"/>
      </w:numPr>
      <w:jc w:val="left"/>
    </w:pPr>
    <w:rPr>
      <w:kern w:val="24"/>
      <w:sz w:val="22"/>
    </w:rPr>
  </w:style>
  <w:style w:type="paragraph" w:styleId="Allmrkusetekst">
    <w:name w:val="footnote text"/>
    <w:basedOn w:val="SLONormal"/>
    <w:link w:val="AllmrkusetekstMrk"/>
    <w:uiPriority w:val="7"/>
    <w:unhideWhenUsed/>
    <w:qFormat/>
    <w:rsid w:val="007A7737"/>
    <w:pPr>
      <w:spacing w:before="0" w:after="0"/>
      <w:ind w:left="142" w:hanging="142"/>
    </w:pPr>
    <w:rPr>
      <w:sz w:val="20"/>
      <w:szCs w:val="20"/>
      <w:lang w:val="et-EE"/>
    </w:rPr>
  </w:style>
  <w:style w:type="character" w:customStyle="1" w:styleId="AllmrkusetekstMrk">
    <w:name w:val="Allmärkuse tekst Märk"/>
    <w:basedOn w:val="Liguvaikefont"/>
    <w:link w:val="Allmrkusetekst"/>
    <w:uiPriority w:val="7"/>
    <w:rsid w:val="007A7737"/>
    <w:rPr>
      <w:rFonts w:ascii="Times New Roman" w:eastAsia="Times New Roman" w:hAnsi="Times New Roman" w:cs="Times New Roman"/>
      <w:sz w:val="20"/>
      <w:szCs w:val="20"/>
    </w:rPr>
  </w:style>
  <w:style w:type="paragraph" w:customStyle="1" w:styleId="ENG-1stlevelheading">
    <w:name w:val="ENG - 1st level (heading)"/>
    <w:basedOn w:val="SLONormal"/>
    <w:next w:val="Normaallaad"/>
    <w:uiPriority w:val="3"/>
    <w:qFormat/>
    <w:rsid w:val="001A029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1A029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1A0299"/>
    <w:rPr>
      <w:b w:val="0"/>
    </w:rPr>
  </w:style>
  <w:style w:type="paragraph" w:customStyle="1" w:styleId="ENG-3rdlevelsubprovision">
    <w:name w:val="ENG - 3rd level (subprovision)"/>
    <w:basedOn w:val="SLONormal"/>
    <w:uiPriority w:val="4"/>
    <w:qFormat/>
    <w:rsid w:val="001A029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1A029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1A029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1A029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1A029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1A0299"/>
    <w:pPr>
      <w:numPr>
        <w:ilvl w:val="2"/>
        <w:numId w:val="16"/>
      </w:numPr>
      <w:spacing w:before="0" w:after="240"/>
    </w:pPr>
    <w:rPr>
      <w:rFonts w:eastAsiaTheme="minorHAnsi" w:cstheme="minorBidi"/>
      <w:szCs w:val="22"/>
    </w:rPr>
  </w:style>
  <w:style w:type="paragraph" w:customStyle="1" w:styleId="esimees">
    <w:name w:val="esimees"/>
    <w:basedOn w:val="Normaallaad"/>
    <w:qFormat/>
    <w:rsid w:val="008323B7"/>
    <w:pPr>
      <w:widowControl w:val="0"/>
      <w:autoSpaceDN w:val="0"/>
      <w:adjustRightInd w:val="0"/>
      <w:spacing w:after="0"/>
    </w:pPr>
    <w:rPr>
      <w:rFonts w:eastAsia="Times New Roman" w:cs="Times New Roman"/>
      <w:lang w:eastAsia="et-EE"/>
    </w:rPr>
  </w:style>
  <w:style w:type="paragraph" w:customStyle="1" w:styleId="eelnumrge">
    <w:name w:val="eelnõu märge"/>
    <w:basedOn w:val="Normaallaad"/>
    <w:qFormat/>
    <w:rsid w:val="008323B7"/>
    <w:pPr>
      <w:spacing w:after="0"/>
      <w:jc w:val="right"/>
    </w:pPr>
    <w:rPr>
      <w:rFonts w:eastAsia="Times New Roman" w:cs="Times New Roman"/>
      <w:lang w:eastAsia="et-EE"/>
    </w:rPr>
  </w:style>
  <w:style w:type="paragraph" w:styleId="Vahedeta">
    <w:name w:val="No Spacing"/>
    <w:uiPriority w:val="1"/>
    <w:qFormat/>
    <w:rsid w:val="008323B7"/>
    <w:pPr>
      <w:spacing w:after="0" w:line="240" w:lineRule="auto"/>
    </w:pPr>
  </w:style>
  <w:style w:type="character" w:styleId="Kommentaariviide">
    <w:name w:val="annotation reference"/>
    <w:basedOn w:val="Liguvaikefont"/>
    <w:uiPriority w:val="99"/>
    <w:semiHidden/>
    <w:unhideWhenUsed/>
    <w:rsid w:val="006C714C"/>
    <w:rPr>
      <w:sz w:val="16"/>
      <w:szCs w:val="16"/>
    </w:rPr>
  </w:style>
  <w:style w:type="paragraph" w:styleId="Kommentaaritekst">
    <w:name w:val="annotation text"/>
    <w:basedOn w:val="Normaallaad"/>
    <w:link w:val="KommentaaritekstMrk"/>
    <w:uiPriority w:val="99"/>
    <w:unhideWhenUsed/>
    <w:rsid w:val="006C714C"/>
    <w:pPr>
      <w:spacing w:after="160"/>
      <w:jc w:val="left"/>
    </w:pPr>
    <w:rPr>
      <w:rFonts w:asciiTheme="minorHAnsi" w:hAnsiTheme="minorHAnsi"/>
      <w:sz w:val="20"/>
      <w:szCs w:val="20"/>
    </w:rPr>
  </w:style>
  <w:style w:type="character" w:customStyle="1" w:styleId="KommentaaritekstMrk">
    <w:name w:val="Kommentaari tekst Märk"/>
    <w:basedOn w:val="Liguvaikefont"/>
    <w:link w:val="Kommentaaritekst"/>
    <w:uiPriority w:val="99"/>
    <w:rsid w:val="006C714C"/>
    <w:rPr>
      <w:sz w:val="20"/>
      <w:szCs w:val="20"/>
    </w:rPr>
  </w:style>
  <w:style w:type="paragraph" w:styleId="Kommentaariteema">
    <w:name w:val="annotation subject"/>
    <w:basedOn w:val="Kommentaaritekst"/>
    <w:next w:val="Kommentaaritekst"/>
    <w:link w:val="KommentaariteemaMrk"/>
    <w:uiPriority w:val="99"/>
    <w:semiHidden/>
    <w:unhideWhenUsed/>
    <w:rsid w:val="00642820"/>
    <w:pPr>
      <w:spacing w:after="240"/>
      <w:jc w:val="both"/>
    </w:pPr>
    <w:rPr>
      <w:rFonts w:ascii="Times New Roman" w:hAnsi="Times New Roman"/>
      <w:b/>
      <w:bCs/>
    </w:rPr>
  </w:style>
  <w:style w:type="character" w:customStyle="1" w:styleId="KommentaariteemaMrk">
    <w:name w:val="Kommentaari teema Märk"/>
    <w:basedOn w:val="KommentaaritekstMrk"/>
    <w:link w:val="Kommentaariteema"/>
    <w:uiPriority w:val="99"/>
    <w:semiHidden/>
    <w:rsid w:val="00642820"/>
    <w:rPr>
      <w:rFonts w:ascii="Times New Roman" w:hAnsi="Times New Roman"/>
      <w:b/>
      <w:bCs/>
      <w:sz w:val="20"/>
      <w:szCs w:val="20"/>
    </w:rPr>
  </w:style>
  <w:style w:type="paragraph" w:styleId="Loendilik">
    <w:name w:val="List Paragraph"/>
    <w:basedOn w:val="Normaallaad"/>
    <w:uiPriority w:val="34"/>
    <w:qFormat/>
    <w:rsid w:val="00FD0D50"/>
    <w:pPr>
      <w:ind w:left="720"/>
      <w:contextualSpacing/>
    </w:pPr>
  </w:style>
  <w:style w:type="character" w:styleId="Hperlink">
    <w:name w:val="Hyperlink"/>
    <w:basedOn w:val="Liguvaikefont"/>
    <w:uiPriority w:val="99"/>
    <w:unhideWhenUsed/>
    <w:rsid w:val="009226F3"/>
    <w:rPr>
      <w:color w:val="0563C1" w:themeColor="hyperlink"/>
      <w:u w:val="single"/>
    </w:rPr>
  </w:style>
  <w:style w:type="character" w:styleId="Lahendamatamainimine">
    <w:name w:val="Unresolved Mention"/>
    <w:basedOn w:val="Liguvaikefont"/>
    <w:uiPriority w:val="99"/>
    <w:semiHidden/>
    <w:unhideWhenUsed/>
    <w:rsid w:val="009226F3"/>
    <w:rPr>
      <w:color w:val="605E5C"/>
      <w:shd w:val="clear" w:color="auto" w:fill="E1DFDD"/>
    </w:rPr>
  </w:style>
  <w:style w:type="paragraph" w:styleId="Redaktsioon">
    <w:name w:val="Revision"/>
    <w:hidden/>
    <w:uiPriority w:val="99"/>
    <w:semiHidden/>
    <w:rsid w:val="00E27DE3"/>
    <w:pPr>
      <w:spacing w:after="0" w:line="240" w:lineRule="auto"/>
    </w:pPr>
    <w:rPr>
      <w:rFonts w:ascii="Times New Roman" w:hAnsi="Times New Roman"/>
      <w:sz w:val="24"/>
      <w:szCs w:val="24"/>
    </w:rPr>
  </w:style>
  <w:style w:type="character" w:styleId="Mainimine">
    <w:name w:val="Mention"/>
    <w:basedOn w:val="Liguvaikefont"/>
    <w:uiPriority w:val="99"/>
    <w:unhideWhenUsed/>
    <w:rsid w:val="009C52A5"/>
    <w:rPr>
      <w:color w:val="2B579A"/>
      <w:shd w:val="clear" w:color="auto" w:fill="E1DFDD"/>
    </w:rPr>
  </w:style>
  <w:style w:type="character" w:customStyle="1" w:styleId="Pealkiri3Mrk">
    <w:name w:val="Pealkiri 3 Märk"/>
    <w:basedOn w:val="Liguvaikefont"/>
    <w:link w:val="Pealkiri3"/>
    <w:uiPriority w:val="9"/>
    <w:rsid w:val="00E53FCD"/>
    <w:rPr>
      <w:rFonts w:asciiTheme="majorHAnsi" w:eastAsiaTheme="majorEastAsia" w:hAnsiTheme="majorHAnsi" w:cstheme="majorBidi"/>
      <w:color w:val="1F3763" w:themeColor="accent1" w:themeShade="7F"/>
      <w:sz w:val="24"/>
      <w:szCs w:val="24"/>
    </w:rPr>
  </w:style>
  <w:style w:type="character" w:styleId="Tugev">
    <w:name w:val="Strong"/>
    <w:basedOn w:val="Liguvaikefont"/>
    <w:uiPriority w:val="22"/>
    <w:qFormat/>
    <w:rsid w:val="00E53FCD"/>
    <w:rPr>
      <w:b/>
      <w:bCs/>
    </w:rPr>
  </w:style>
  <w:style w:type="paragraph" w:styleId="Normaallaadveeb">
    <w:name w:val="Normal (Web)"/>
    <w:basedOn w:val="Normaallaad"/>
    <w:uiPriority w:val="99"/>
    <w:semiHidden/>
    <w:unhideWhenUsed/>
    <w:rsid w:val="00DB1394"/>
    <w:pPr>
      <w:spacing w:before="100" w:beforeAutospacing="1" w:after="100" w:afterAutospacing="1"/>
      <w:jc w:val="left"/>
    </w:pPr>
    <w:rPr>
      <w:rFonts w:eastAsia="Times New Roman" w:cs="Times New Roman"/>
      <w:lang w:eastAsia="et-EE"/>
    </w:rPr>
  </w:style>
  <w:style w:type="character" w:customStyle="1" w:styleId="tyhik">
    <w:name w:val="tyhik"/>
    <w:basedOn w:val="Liguvaikefont"/>
    <w:rsid w:val="00A0792A"/>
  </w:style>
  <w:style w:type="paragraph" w:customStyle="1" w:styleId="pf0">
    <w:name w:val="pf0"/>
    <w:basedOn w:val="Normaallaad"/>
    <w:rsid w:val="00F86822"/>
    <w:pPr>
      <w:spacing w:before="100" w:beforeAutospacing="1" w:after="100" w:afterAutospacing="1"/>
      <w:jc w:val="left"/>
    </w:pPr>
    <w:rPr>
      <w:rFonts w:eastAsia="Times New Roman" w:cs="Times New Roman"/>
      <w:lang w:eastAsia="et-EE"/>
    </w:rPr>
  </w:style>
  <w:style w:type="character" w:customStyle="1" w:styleId="cf01">
    <w:name w:val="cf01"/>
    <w:basedOn w:val="Liguvaikefont"/>
    <w:rsid w:val="00F86822"/>
    <w:rPr>
      <w:rFonts w:ascii="Segoe UI" w:hAnsi="Segoe UI" w:cs="Segoe UI" w:hint="default"/>
      <w:sz w:val="18"/>
      <w:szCs w:val="18"/>
    </w:rPr>
  </w:style>
  <w:style w:type="character" w:customStyle="1" w:styleId="cf11">
    <w:name w:val="cf11"/>
    <w:basedOn w:val="Liguvaikefont"/>
    <w:rsid w:val="0031493A"/>
    <w:rPr>
      <w:rFonts w:ascii="Segoe UI" w:hAnsi="Segoe UI" w:cs="Segoe UI" w:hint="default"/>
      <w:sz w:val="18"/>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81941">
      <w:bodyDiv w:val="1"/>
      <w:marLeft w:val="0"/>
      <w:marRight w:val="0"/>
      <w:marTop w:val="0"/>
      <w:marBottom w:val="0"/>
      <w:divBdr>
        <w:top w:val="none" w:sz="0" w:space="0" w:color="auto"/>
        <w:left w:val="none" w:sz="0" w:space="0" w:color="auto"/>
        <w:bottom w:val="none" w:sz="0" w:space="0" w:color="auto"/>
        <w:right w:val="none" w:sz="0" w:space="0" w:color="auto"/>
      </w:divBdr>
    </w:div>
    <w:div w:id="80879053">
      <w:bodyDiv w:val="1"/>
      <w:marLeft w:val="0"/>
      <w:marRight w:val="0"/>
      <w:marTop w:val="0"/>
      <w:marBottom w:val="0"/>
      <w:divBdr>
        <w:top w:val="none" w:sz="0" w:space="0" w:color="auto"/>
        <w:left w:val="none" w:sz="0" w:space="0" w:color="auto"/>
        <w:bottom w:val="none" w:sz="0" w:space="0" w:color="auto"/>
        <w:right w:val="none" w:sz="0" w:space="0" w:color="auto"/>
      </w:divBdr>
    </w:div>
    <w:div w:id="143934505">
      <w:bodyDiv w:val="1"/>
      <w:marLeft w:val="0"/>
      <w:marRight w:val="0"/>
      <w:marTop w:val="0"/>
      <w:marBottom w:val="0"/>
      <w:divBdr>
        <w:top w:val="none" w:sz="0" w:space="0" w:color="auto"/>
        <w:left w:val="none" w:sz="0" w:space="0" w:color="auto"/>
        <w:bottom w:val="none" w:sz="0" w:space="0" w:color="auto"/>
        <w:right w:val="none" w:sz="0" w:space="0" w:color="auto"/>
      </w:divBdr>
    </w:div>
    <w:div w:id="214196255">
      <w:bodyDiv w:val="1"/>
      <w:marLeft w:val="0"/>
      <w:marRight w:val="0"/>
      <w:marTop w:val="0"/>
      <w:marBottom w:val="0"/>
      <w:divBdr>
        <w:top w:val="none" w:sz="0" w:space="0" w:color="auto"/>
        <w:left w:val="none" w:sz="0" w:space="0" w:color="auto"/>
        <w:bottom w:val="none" w:sz="0" w:space="0" w:color="auto"/>
        <w:right w:val="none" w:sz="0" w:space="0" w:color="auto"/>
      </w:divBdr>
    </w:div>
    <w:div w:id="233123908">
      <w:bodyDiv w:val="1"/>
      <w:marLeft w:val="0"/>
      <w:marRight w:val="0"/>
      <w:marTop w:val="0"/>
      <w:marBottom w:val="0"/>
      <w:divBdr>
        <w:top w:val="none" w:sz="0" w:space="0" w:color="auto"/>
        <w:left w:val="none" w:sz="0" w:space="0" w:color="auto"/>
        <w:bottom w:val="none" w:sz="0" w:space="0" w:color="auto"/>
        <w:right w:val="none" w:sz="0" w:space="0" w:color="auto"/>
      </w:divBdr>
    </w:div>
    <w:div w:id="254090781">
      <w:bodyDiv w:val="1"/>
      <w:marLeft w:val="0"/>
      <w:marRight w:val="0"/>
      <w:marTop w:val="0"/>
      <w:marBottom w:val="0"/>
      <w:divBdr>
        <w:top w:val="none" w:sz="0" w:space="0" w:color="auto"/>
        <w:left w:val="none" w:sz="0" w:space="0" w:color="auto"/>
        <w:bottom w:val="none" w:sz="0" w:space="0" w:color="auto"/>
        <w:right w:val="none" w:sz="0" w:space="0" w:color="auto"/>
      </w:divBdr>
    </w:div>
    <w:div w:id="403377243">
      <w:bodyDiv w:val="1"/>
      <w:marLeft w:val="0"/>
      <w:marRight w:val="0"/>
      <w:marTop w:val="0"/>
      <w:marBottom w:val="0"/>
      <w:divBdr>
        <w:top w:val="none" w:sz="0" w:space="0" w:color="auto"/>
        <w:left w:val="none" w:sz="0" w:space="0" w:color="auto"/>
        <w:bottom w:val="none" w:sz="0" w:space="0" w:color="auto"/>
        <w:right w:val="none" w:sz="0" w:space="0" w:color="auto"/>
      </w:divBdr>
    </w:div>
    <w:div w:id="694890539">
      <w:bodyDiv w:val="1"/>
      <w:marLeft w:val="0"/>
      <w:marRight w:val="0"/>
      <w:marTop w:val="0"/>
      <w:marBottom w:val="0"/>
      <w:divBdr>
        <w:top w:val="none" w:sz="0" w:space="0" w:color="auto"/>
        <w:left w:val="none" w:sz="0" w:space="0" w:color="auto"/>
        <w:bottom w:val="none" w:sz="0" w:space="0" w:color="auto"/>
        <w:right w:val="none" w:sz="0" w:space="0" w:color="auto"/>
      </w:divBdr>
    </w:div>
    <w:div w:id="731125509">
      <w:bodyDiv w:val="1"/>
      <w:marLeft w:val="0"/>
      <w:marRight w:val="0"/>
      <w:marTop w:val="0"/>
      <w:marBottom w:val="0"/>
      <w:divBdr>
        <w:top w:val="none" w:sz="0" w:space="0" w:color="auto"/>
        <w:left w:val="none" w:sz="0" w:space="0" w:color="auto"/>
        <w:bottom w:val="none" w:sz="0" w:space="0" w:color="auto"/>
        <w:right w:val="none" w:sz="0" w:space="0" w:color="auto"/>
      </w:divBdr>
    </w:div>
    <w:div w:id="818764896">
      <w:bodyDiv w:val="1"/>
      <w:marLeft w:val="0"/>
      <w:marRight w:val="0"/>
      <w:marTop w:val="0"/>
      <w:marBottom w:val="0"/>
      <w:divBdr>
        <w:top w:val="none" w:sz="0" w:space="0" w:color="auto"/>
        <w:left w:val="none" w:sz="0" w:space="0" w:color="auto"/>
        <w:bottom w:val="none" w:sz="0" w:space="0" w:color="auto"/>
        <w:right w:val="none" w:sz="0" w:space="0" w:color="auto"/>
      </w:divBdr>
    </w:div>
    <w:div w:id="828134642">
      <w:bodyDiv w:val="1"/>
      <w:marLeft w:val="0"/>
      <w:marRight w:val="0"/>
      <w:marTop w:val="0"/>
      <w:marBottom w:val="0"/>
      <w:divBdr>
        <w:top w:val="none" w:sz="0" w:space="0" w:color="auto"/>
        <w:left w:val="none" w:sz="0" w:space="0" w:color="auto"/>
        <w:bottom w:val="none" w:sz="0" w:space="0" w:color="auto"/>
        <w:right w:val="none" w:sz="0" w:space="0" w:color="auto"/>
      </w:divBdr>
    </w:div>
    <w:div w:id="928732604">
      <w:bodyDiv w:val="1"/>
      <w:marLeft w:val="0"/>
      <w:marRight w:val="0"/>
      <w:marTop w:val="0"/>
      <w:marBottom w:val="0"/>
      <w:divBdr>
        <w:top w:val="none" w:sz="0" w:space="0" w:color="auto"/>
        <w:left w:val="none" w:sz="0" w:space="0" w:color="auto"/>
        <w:bottom w:val="none" w:sz="0" w:space="0" w:color="auto"/>
        <w:right w:val="none" w:sz="0" w:space="0" w:color="auto"/>
      </w:divBdr>
    </w:div>
    <w:div w:id="970406577">
      <w:bodyDiv w:val="1"/>
      <w:marLeft w:val="0"/>
      <w:marRight w:val="0"/>
      <w:marTop w:val="0"/>
      <w:marBottom w:val="0"/>
      <w:divBdr>
        <w:top w:val="none" w:sz="0" w:space="0" w:color="auto"/>
        <w:left w:val="none" w:sz="0" w:space="0" w:color="auto"/>
        <w:bottom w:val="none" w:sz="0" w:space="0" w:color="auto"/>
        <w:right w:val="none" w:sz="0" w:space="0" w:color="auto"/>
      </w:divBdr>
    </w:div>
    <w:div w:id="1081222110">
      <w:bodyDiv w:val="1"/>
      <w:marLeft w:val="0"/>
      <w:marRight w:val="0"/>
      <w:marTop w:val="0"/>
      <w:marBottom w:val="0"/>
      <w:divBdr>
        <w:top w:val="none" w:sz="0" w:space="0" w:color="auto"/>
        <w:left w:val="none" w:sz="0" w:space="0" w:color="auto"/>
        <w:bottom w:val="none" w:sz="0" w:space="0" w:color="auto"/>
        <w:right w:val="none" w:sz="0" w:space="0" w:color="auto"/>
      </w:divBdr>
    </w:div>
    <w:div w:id="1228417924">
      <w:bodyDiv w:val="1"/>
      <w:marLeft w:val="0"/>
      <w:marRight w:val="0"/>
      <w:marTop w:val="0"/>
      <w:marBottom w:val="0"/>
      <w:divBdr>
        <w:top w:val="none" w:sz="0" w:space="0" w:color="auto"/>
        <w:left w:val="none" w:sz="0" w:space="0" w:color="auto"/>
        <w:bottom w:val="none" w:sz="0" w:space="0" w:color="auto"/>
        <w:right w:val="none" w:sz="0" w:space="0" w:color="auto"/>
      </w:divBdr>
    </w:div>
    <w:div w:id="1454211005">
      <w:bodyDiv w:val="1"/>
      <w:marLeft w:val="0"/>
      <w:marRight w:val="0"/>
      <w:marTop w:val="0"/>
      <w:marBottom w:val="0"/>
      <w:divBdr>
        <w:top w:val="none" w:sz="0" w:space="0" w:color="auto"/>
        <w:left w:val="none" w:sz="0" w:space="0" w:color="auto"/>
        <w:bottom w:val="none" w:sz="0" w:space="0" w:color="auto"/>
        <w:right w:val="none" w:sz="0" w:space="0" w:color="auto"/>
      </w:divBdr>
    </w:div>
    <w:div w:id="1781752532">
      <w:bodyDiv w:val="1"/>
      <w:marLeft w:val="0"/>
      <w:marRight w:val="0"/>
      <w:marTop w:val="0"/>
      <w:marBottom w:val="0"/>
      <w:divBdr>
        <w:top w:val="none" w:sz="0" w:space="0" w:color="auto"/>
        <w:left w:val="none" w:sz="0" w:space="0" w:color="auto"/>
        <w:bottom w:val="none" w:sz="0" w:space="0" w:color="auto"/>
        <w:right w:val="none" w:sz="0" w:space="0" w:color="auto"/>
      </w:divBdr>
    </w:div>
    <w:div w:id="1786381708">
      <w:bodyDiv w:val="1"/>
      <w:marLeft w:val="0"/>
      <w:marRight w:val="0"/>
      <w:marTop w:val="0"/>
      <w:marBottom w:val="0"/>
      <w:divBdr>
        <w:top w:val="none" w:sz="0" w:space="0" w:color="auto"/>
        <w:left w:val="none" w:sz="0" w:space="0" w:color="auto"/>
        <w:bottom w:val="none" w:sz="0" w:space="0" w:color="auto"/>
        <w:right w:val="none" w:sz="0" w:space="0" w:color="auto"/>
      </w:divBdr>
    </w:div>
    <w:div w:id="1910769134">
      <w:bodyDiv w:val="1"/>
      <w:marLeft w:val="0"/>
      <w:marRight w:val="0"/>
      <w:marTop w:val="0"/>
      <w:marBottom w:val="0"/>
      <w:divBdr>
        <w:top w:val="none" w:sz="0" w:space="0" w:color="auto"/>
        <w:left w:val="none" w:sz="0" w:space="0" w:color="auto"/>
        <w:bottom w:val="none" w:sz="0" w:space="0" w:color="auto"/>
        <w:right w:val="none" w:sz="0" w:space="0" w:color="auto"/>
      </w:divBdr>
    </w:div>
    <w:div w:id="1966495629">
      <w:bodyDiv w:val="1"/>
      <w:marLeft w:val="0"/>
      <w:marRight w:val="0"/>
      <w:marTop w:val="0"/>
      <w:marBottom w:val="0"/>
      <w:divBdr>
        <w:top w:val="none" w:sz="0" w:space="0" w:color="auto"/>
        <w:left w:val="none" w:sz="0" w:space="0" w:color="auto"/>
        <w:bottom w:val="none" w:sz="0" w:space="0" w:color="auto"/>
        <w:right w:val="none" w:sz="0" w:space="0" w:color="auto"/>
      </w:divBdr>
    </w:div>
    <w:div w:id="1987199175">
      <w:bodyDiv w:val="1"/>
      <w:marLeft w:val="0"/>
      <w:marRight w:val="0"/>
      <w:marTop w:val="0"/>
      <w:marBottom w:val="0"/>
      <w:divBdr>
        <w:top w:val="none" w:sz="0" w:space="0" w:color="auto"/>
        <w:left w:val="none" w:sz="0" w:space="0" w:color="auto"/>
        <w:bottom w:val="none" w:sz="0" w:space="0" w:color="auto"/>
        <w:right w:val="none" w:sz="0" w:space="0" w:color="auto"/>
      </w:divBdr>
    </w:div>
    <w:div w:id="1988625407">
      <w:bodyDiv w:val="1"/>
      <w:marLeft w:val="0"/>
      <w:marRight w:val="0"/>
      <w:marTop w:val="0"/>
      <w:marBottom w:val="0"/>
      <w:divBdr>
        <w:top w:val="none" w:sz="0" w:space="0" w:color="auto"/>
        <w:left w:val="none" w:sz="0" w:space="0" w:color="auto"/>
        <w:bottom w:val="none" w:sz="0" w:space="0" w:color="auto"/>
        <w:right w:val="none" w:sz="0" w:space="0" w:color="auto"/>
      </w:divBdr>
    </w:div>
    <w:div w:id="1998529394">
      <w:bodyDiv w:val="1"/>
      <w:marLeft w:val="0"/>
      <w:marRight w:val="0"/>
      <w:marTop w:val="0"/>
      <w:marBottom w:val="0"/>
      <w:divBdr>
        <w:top w:val="none" w:sz="0" w:space="0" w:color="auto"/>
        <w:left w:val="none" w:sz="0" w:space="0" w:color="auto"/>
        <w:bottom w:val="none" w:sz="0" w:space="0" w:color="auto"/>
        <w:right w:val="none" w:sz="0" w:space="0" w:color="auto"/>
      </w:divBdr>
    </w:div>
    <w:div w:id="2130120879">
      <w:bodyDiv w:val="1"/>
      <w:marLeft w:val="0"/>
      <w:marRight w:val="0"/>
      <w:marTop w:val="0"/>
      <w:marBottom w:val="0"/>
      <w:divBdr>
        <w:top w:val="none" w:sz="0" w:space="0" w:color="auto"/>
        <w:left w:val="none" w:sz="0" w:space="0" w:color="auto"/>
        <w:bottom w:val="none" w:sz="0" w:space="0" w:color="auto"/>
        <w:right w:val="none" w:sz="0" w:space="0" w:color="auto"/>
      </w:divBdr>
      <w:divsChild>
        <w:div w:id="571165006">
          <w:marLeft w:val="720"/>
          <w:marRight w:val="0"/>
          <w:marTop w:val="0"/>
          <w:marBottom w:val="0"/>
          <w:divBdr>
            <w:top w:val="none" w:sz="0" w:space="0" w:color="auto"/>
            <w:left w:val="none" w:sz="0" w:space="0" w:color="auto"/>
            <w:bottom w:val="none" w:sz="0" w:space="0" w:color="auto"/>
            <w:right w:val="none" w:sz="0" w:space="0" w:color="auto"/>
          </w:divBdr>
        </w:div>
        <w:div w:id="166596068">
          <w:marLeft w:val="0"/>
          <w:marRight w:val="0"/>
          <w:marTop w:val="0"/>
          <w:marBottom w:val="0"/>
          <w:divBdr>
            <w:top w:val="none" w:sz="0" w:space="0" w:color="auto"/>
            <w:left w:val="none" w:sz="0" w:space="0" w:color="auto"/>
            <w:bottom w:val="none" w:sz="0" w:space="0" w:color="auto"/>
            <w:right w:val="none" w:sz="0" w:space="0" w:color="auto"/>
          </w:divBdr>
          <w:divsChild>
            <w:div w:id="1588078341">
              <w:marLeft w:val="0"/>
              <w:marRight w:val="0"/>
              <w:marTop w:val="120"/>
              <w:marBottom w:val="0"/>
              <w:divBdr>
                <w:top w:val="none" w:sz="0" w:space="0" w:color="auto"/>
                <w:left w:val="none" w:sz="0" w:space="0" w:color="auto"/>
                <w:bottom w:val="none" w:sz="0" w:space="0" w:color="auto"/>
                <w:right w:val="none" w:sz="0" w:space="0" w:color="auto"/>
              </w:divBdr>
            </w:div>
            <w:div w:id="1837452437">
              <w:marLeft w:val="0"/>
              <w:marRight w:val="0"/>
              <w:marTop w:val="0"/>
              <w:marBottom w:val="0"/>
              <w:divBdr>
                <w:top w:val="none" w:sz="0" w:space="0" w:color="auto"/>
                <w:left w:val="none" w:sz="0" w:space="0" w:color="auto"/>
                <w:bottom w:val="none" w:sz="0" w:space="0" w:color="auto"/>
                <w:right w:val="none" w:sz="0" w:space="0" w:color="auto"/>
              </w:divBdr>
            </w:div>
          </w:divsChild>
        </w:div>
        <w:div w:id="1687095695">
          <w:marLeft w:val="0"/>
          <w:marRight w:val="0"/>
          <w:marTop w:val="0"/>
          <w:marBottom w:val="0"/>
          <w:divBdr>
            <w:top w:val="none" w:sz="0" w:space="0" w:color="auto"/>
            <w:left w:val="none" w:sz="0" w:space="0" w:color="auto"/>
            <w:bottom w:val="none" w:sz="0" w:space="0" w:color="auto"/>
            <w:right w:val="none" w:sz="0" w:space="0" w:color="auto"/>
          </w:divBdr>
          <w:divsChild>
            <w:div w:id="1825707248">
              <w:marLeft w:val="0"/>
              <w:marRight w:val="0"/>
              <w:marTop w:val="120"/>
              <w:marBottom w:val="0"/>
              <w:divBdr>
                <w:top w:val="none" w:sz="0" w:space="0" w:color="auto"/>
                <w:left w:val="none" w:sz="0" w:space="0" w:color="auto"/>
                <w:bottom w:val="none" w:sz="0" w:space="0" w:color="auto"/>
                <w:right w:val="none" w:sz="0" w:space="0" w:color="auto"/>
              </w:divBdr>
            </w:div>
            <w:div w:id="969285844">
              <w:marLeft w:val="0"/>
              <w:marRight w:val="0"/>
              <w:marTop w:val="0"/>
              <w:marBottom w:val="0"/>
              <w:divBdr>
                <w:top w:val="none" w:sz="0" w:space="0" w:color="auto"/>
                <w:left w:val="none" w:sz="0" w:space="0" w:color="auto"/>
                <w:bottom w:val="none" w:sz="0" w:space="0" w:color="auto"/>
                <w:right w:val="none" w:sz="0" w:space="0" w:color="auto"/>
              </w:divBdr>
            </w:div>
          </w:divsChild>
        </w:div>
        <w:div w:id="1476020125">
          <w:marLeft w:val="0"/>
          <w:marRight w:val="0"/>
          <w:marTop w:val="0"/>
          <w:marBottom w:val="0"/>
          <w:divBdr>
            <w:top w:val="none" w:sz="0" w:space="0" w:color="auto"/>
            <w:left w:val="none" w:sz="0" w:space="0" w:color="auto"/>
            <w:bottom w:val="none" w:sz="0" w:space="0" w:color="auto"/>
            <w:right w:val="none" w:sz="0" w:space="0" w:color="auto"/>
          </w:divBdr>
          <w:divsChild>
            <w:div w:id="1190948392">
              <w:marLeft w:val="0"/>
              <w:marRight w:val="0"/>
              <w:marTop w:val="120"/>
              <w:marBottom w:val="0"/>
              <w:divBdr>
                <w:top w:val="none" w:sz="0" w:space="0" w:color="auto"/>
                <w:left w:val="none" w:sz="0" w:space="0" w:color="auto"/>
                <w:bottom w:val="none" w:sz="0" w:space="0" w:color="auto"/>
                <w:right w:val="none" w:sz="0" w:space="0" w:color="auto"/>
              </w:divBdr>
            </w:div>
            <w:div w:id="57713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ntTable" Target="fontTable.xml"/></Relationships>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0171246-32d2-460d-9acf-d76ba4243db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roperties xmlns="http://www.imanage.com/work/xmlschema">
  <documentid>LEGAL!11620182.9</documentid>
  <senderid>KASPAR.E</senderid>
  <senderemail>KASPAR.ENDRIKSON@SORAINEN.COM</senderemail>
  <lastmodified>2024-07-10T18:14:00.0000000+03:00</lastmodified>
  <database>LEGAL</database>
</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378E1BADFD31468B2C83DAC10F624F" ma:contentTypeVersion="14" ma:contentTypeDescription="Create a new document." ma:contentTypeScope="" ma:versionID="6a88f59e80666dd522857f8c38c681db">
  <xsd:schema xmlns:xsd="http://www.w3.org/2001/XMLSchema" xmlns:xs="http://www.w3.org/2001/XMLSchema" xmlns:p="http://schemas.microsoft.com/office/2006/metadata/properties" xmlns:ns3="40171246-32d2-460d-9acf-d76ba4243db1" xmlns:ns4="5c588d6c-77ac-46f5-a10c-549a71aff4fc" targetNamespace="http://schemas.microsoft.com/office/2006/metadata/properties" ma:root="true" ma:fieldsID="b0489e6575e998d009a845d223f0779b" ns3:_="" ns4:_="">
    <xsd:import namespace="40171246-32d2-460d-9acf-d76ba4243db1"/>
    <xsd:import namespace="5c588d6c-77ac-46f5-a10c-549a71aff4f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4:SharedWithUsers" minOccurs="0"/>
                <xsd:element ref="ns4:SharedWithDetails" minOccurs="0"/>
                <xsd:element ref="ns4:SharingHintHash" minOccurs="0"/>
                <xsd:element ref="ns3:MediaServiceDateTaken" minOccurs="0"/>
                <xsd:element ref="ns3:MediaServiceSystemTags" minOccurs="0"/>
                <xsd:element ref="ns3:MediaServiceLocation" minOccurs="0"/>
                <xsd:element ref="ns3:MediaServiceOCR" minOccurs="0"/>
                <xsd:element ref="ns3:MediaServiceGenerationTime" minOccurs="0"/>
                <xsd:element ref="ns3:MediaServiceEventHashCode" minOccurs="0"/>
                <xsd:element ref="ns3:_activity"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171246-32d2-460d-9acf-d76ba4243d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588d6c-77ac-46f5-a10c-549a71aff4f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F5B8E0-7652-457F-A555-83EE6D96DAFE}">
  <ds:schemaRefs>
    <ds:schemaRef ds:uri="http://schemas.microsoft.com/office/2006/metadata/properties"/>
    <ds:schemaRef ds:uri="http://schemas.microsoft.com/office/infopath/2007/PartnerControls"/>
    <ds:schemaRef ds:uri="40171246-32d2-460d-9acf-d76ba4243db1"/>
  </ds:schemaRefs>
</ds:datastoreItem>
</file>

<file path=customXml/itemProps2.xml><?xml version="1.0" encoding="utf-8"?>
<ds:datastoreItem xmlns:ds="http://schemas.openxmlformats.org/officeDocument/2006/customXml" ds:itemID="{A6C06AE3-66F1-46F6-B5E0-A4930F732A4B}">
  <ds:schemaRefs>
    <ds:schemaRef ds:uri="http://schemas.openxmlformats.org/officeDocument/2006/bibliography"/>
  </ds:schemaRefs>
</ds:datastoreItem>
</file>

<file path=customXml/itemProps3.xml><?xml version="1.0" encoding="utf-8"?>
<ds:datastoreItem xmlns:ds="http://schemas.openxmlformats.org/officeDocument/2006/customXml" ds:itemID="{45ED4A75-E011-492A-A148-368364C72B4A}">
  <ds:schemaRefs>
    <ds:schemaRef ds:uri="http://www.imanage.com/work/xmlschema"/>
  </ds:schemaRefs>
</ds:datastoreItem>
</file>

<file path=customXml/itemProps4.xml><?xml version="1.0" encoding="utf-8"?>
<ds:datastoreItem xmlns:ds="http://schemas.openxmlformats.org/officeDocument/2006/customXml" ds:itemID="{D093BCE7-823C-42DF-BBED-C5A817B46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171246-32d2-460d-9acf-d76ba4243db1"/>
    <ds:schemaRef ds:uri="5c588d6c-77ac-46f5-a10c-549a71aff4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05380C1-8AFA-4FAB-A38E-0983C0C817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2182</Words>
  <Characters>16289</Characters>
  <Application>Microsoft Office Word</Application>
  <DocSecurity>0</DocSecurity>
  <Lines>135</Lines>
  <Paragraphs>36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ELTSi eelnõu 02.08.docx</vt:lpstr>
      <vt:lpstr/>
    </vt:vector>
  </TitlesOfParts>
  <Company/>
  <LinksUpToDate>false</LinksUpToDate>
  <CharactersWithSpaces>18435</CharactersWithSpaces>
  <SharedDoc>false</SharedDoc>
  <HLinks>
    <vt:vector size="126" baseType="variant">
      <vt:variant>
        <vt:i4>6815758</vt:i4>
      </vt:variant>
      <vt:variant>
        <vt:i4>0</vt:i4>
      </vt:variant>
      <vt:variant>
        <vt:i4>0</vt:i4>
      </vt:variant>
      <vt:variant>
        <vt:i4>5</vt:i4>
      </vt:variant>
      <vt:variant>
        <vt:lpwstr>https://eur-lex.europa.eu/legal-content/EN/TXT/?uri=OJ:L_202401747</vt:lpwstr>
      </vt:variant>
      <vt:variant>
        <vt:lpwstr/>
      </vt:variant>
      <vt:variant>
        <vt:i4>5177427</vt:i4>
      </vt:variant>
      <vt:variant>
        <vt:i4>57</vt:i4>
      </vt:variant>
      <vt:variant>
        <vt:i4>0</vt:i4>
      </vt:variant>
      <vt:variant>
        <vt:i4>5</vt:i4>
      </vt:variant>
      <vt:variant>
        <vt:lpwstr>https://www.riigiteataja.ee/akt/elts</vt:lpwstr>
      </vt:variant>
      <vt:variant>
        <vt:lpwstr>para59b4</vt:lpwstr>
      </vt:variant>
      <vt:variant>
        <vt:i4>5177427</vt:i4>
      </vt:variant>
      <vt:variant>
        <vt:i4>54</vt:i4>
      </vt:variant>
      <vt:variant>
        <vt:i4>0</vt:i4>
      </vt:variant>
      <vt:variant>
        <vt:i4>5</vt:i4>
      </vt:variant>
      <vt:variant>
        <vt:lpwstr>https://www.riigiteataja.ee/akt/elts</vt:lpwstr>
      </vt:variant>
      <vt:variant>
        <vt:lpwstr>para59b4</vt:lpwstr>
      </vt:variant>
      <vt:variant>
        <vt:i4>5177427</vt:i4>
      </vt:variant>
      <vt:variant>
        <vt:i4>51</vt:i4>
      </vt:variant>
      <vt:variant>
        <vt:i4>0</vt:i4>
      </vt:variant>
      <vt:variant>
        <vt:i4>5</vt:i4>
      </vt:variant>
      <vt:variant>
        <vt:lpwstr>https://www.riigiteataja.ee/akt/elts</vt:lpwstr>
      </vt:variant>
      <vt:variant>
        <vt:lpwstr>para59b4</vt:lpwstr>
      </vt:variant>
      <vt:variant>
        <vt:i4>5177427</vt:i4>
      </vt:variant>
      <vt:variant>
        <vt:i4>48</vt:i4>
      </vt:variant>
      <vt:variant>
        <vt:i4>0</vt:i4>
      </vt:variant>
      <vt:variant>
        <vt:i4>5</vt:i4>
      </vt:variant>
      <vt:variant>
        <vt:lpwstr>https://www.riigiteataja.ee/akt/elts</vt:lpwstr>
      </vt:variant>
      <vt:variant>
        <vt:lpwstr>para59b4</vt:lpwstr>
      </vt:variant>
      <vt:variant>
        <vt:i4>5177427</vt:i4>
      </vt:variant>
      <vt:variant>
        <vt:i4>45</vt:i4>
      </vt:variant>
      <vt:variant>
        <vt:i4>0</vt:i4>
      </vt:variant>
      <vt:variant>
        <vt:i4>5</vt:i4>
      </vt:variant>
      <vt:variant>
        <vt:lpwstr>https://www.riigiteataja.ee/akt/elts</vt:lpwstr>
      </vt:variant>
      <vt:variant>
        <vt:lpwstr>para59b4</vt:lpwstr>
      </vt:variant>
      <vt:variant>
        <vt:i4>917612</vt:i4>
      </vt:variant>
      <vt:variant>
        <vt:i4>42</vt:i4>
      </vt:variant>
      <vt:variant>
        <vt:i4>0</vt:i4>
      </vt:variant>
      <vt:variant>
        <vt:i4>5</vt:i4>
      </vt:variant>
      <vt:variant>
        <vt:lpwstr>mailto:Regina.Hermandi@kliimaministeerium.ee</vt:lpwstr>
      </vt:variant>
      <vt:variant>
        <vt:lpwstr/>
      </vt:variant>
      <vt:variant>
        <vt:i4>917612</vt:i4>
      </vt:variant>
      <vt:variant>
        <vt:i4>39</vt:i4>
      </vt:variant>
      <vt:variant>
        <vt:i4>0</vt:i4>
      </vt:variant>
      <vt:variant>
        <vt:i4>5</vt:i4>
      </vt:variant>
      <vt:variant>
        <vt:lpwstr>mailto:Regina.Hermandi@kliimaministeerium.ee</vt:lpwstr>
      </vt:variant>
      <vt:variant>
        <vt:lpwstr/>
      </vt:variant>
      <vt:variant>
        <vt:i4>6029368</vt:i4>
      </vt:variant>
      <vt:variant>
        <vt:i4>36</vt:i4>
      </vt:variant>
      <vt:variant>
        <vt:i4>0</vt:i4>
      </vt:variant>
      <vt:variant>
        <vt:i4>5</vt:i4>
      </vt:variant>
      <vt:variant>
        <vt:lpwstr>mailto:Karin.Lehtmets@kliimaministeerium.ee</vt:lpwstr>
      </vt:variant>
      <vt:variant>
        <vt:lpwstr/>
      </vt:variant>
      <vt:variant>
        <vt:i4>917612</vt:i4>
      </vt:variant>
      <vt:variant>
        <vt:i4>33</vt:i4>
      </vt:variant>
      <vt:variant>
        <vt:i4>0</vt:i4>
      </vt:variant>
      <vt:variant>
        <vt:i4>5</vt:i4>
      </vt:variant>
      <vt:variant>
        <vt:lpwstr>mailto:Regina.Hermandi@kliimaministeerium.ee</vt:lpwstr>
      </vt:variant>
      <vt:variant>
        <vt:lpwstr/>
      </vt:variant>
      <vt:variant>
        <vt:i4>917612</vt:i4>
      </vt:variant>
      <vt:variant>
        <vt:i4>30</vt:i4>
      </vt:variant>
      <vt:variant>
        <vt:i4>0</vt:i4>
      </vt:variant>
      <vt:variant>
        <vt:i4>5</vt:i4>
      </vt:variant>
      <vt:variant>
        <vt:lpwstr>mailto:Regina.Hermandi@kliimaministeerium.ee</vt:lpwstr>
      </vt:variant>
      <vt:variant>
        <vt:lpwstr/>
      </vt:variant>
      <vt:variant>
        <vt:i4>5505105</vt:i4>
      </vt:variant>
      <vt:variant>
        <vt:i4>27</vt:i4>
      </vt:variant>
      <vt:variant>
        <vt:i4>0</vt:i4>
      </vt:variant>
      <vt:variant>
        <vt:i4>5</vt:i4>
      </vt:variant>
      <vt:variant>
        <vt:lpwstr>https://www.riigiteataja.ee/akt/vks</vt:lpwstr>
      </vt:variant>
      <vt:variant>
        <vt:lpwstr>para2b6</vt:lpwstr>
      </vt:variant>
      <vt:variant>
        <vt:i4>5505105</vt:i4>
      </vt:variant>
      <vt:variant>
        <vt:i4>24</vt:i4>
      </vt:variant>
      <vt:variant>
        <vt:i4>0</vt:i4>
      </vt:variant>
      <vt:variant>
        <vt:i4>5</vt:i4>
      </vt:variant>
      <vt:variant>
        <vt:lpwstr>https://www.riigiteataja.ee/akt/vks</vt:lpwstr>
      </vt:variant>
      <vt:variant>
        <vt:lpwstr>para2b6</vt:lpwstr>
      </vt:variant>
      <vt:variant>
        <vt:i4>5505105</vt:i4>
      </vt:variant>
      <vt:variant>
        <vt:i4>21</vt:i4>
      </vt:variant>
      <vt:variant>
        <vt:i4>0</vt:i4>
      </vt:variant>
      <vt:variant>
        <vt:i4>5</vt:i4>
      </vt:variant>
      <vt:variant>
        <vt:lpwstr>https://www.riigiteataja.ee/akt/vks</vt:lpwstr>
      </vt:variant>
      <vt:variant>
        <vt:lpwstr>para2b6</vt:lpwstr>
      </vt:variant>
      <vt:variant>
        <vt:i4>4522058</vt:i4>
      </vt:variant>
      <vt:variant>
        <vt:i4>18</vt:i4>
      </vt:variant>
      <vt:variant>
        <vt:i4>0</vt:i4>
      </vt:variant>
      <vt:variant>
        <vt:i4>5</vt:i4>
      </vt:variant>
      <vt:variant>
        <vt:lpwstr>https://www.riigiteataja.ee/akt/enks</vt:lpwstr>
      </vt:variant>
      <vt:variant>
        <vt:lpwstr>para32b7</vt:lpwstr>
      </vt:variant>
      <vt:variant>
        <vt:i4>4522058</vt:i4>
      </vt:variant>
      <vt:variant>
        <vt:i4>15</vt:i4>
      </vt:variant>
      <vt:variant>
        <vt:i4>0</vt:i4>
      </vt:variant>
      <vt:variant>
        <vt:i4>5</vt:i4>
      </vt:variant>
      <vt:variant>
        <vt:lpwstr>https://www.riigiteataja.ee/akt/enks</vt:lpwstr>
      </vt:variant>
      <vt:variant>
        <vt:lpwstr>para32b7</vt:lpwstr>
      </vt:variant>
      <vt:variant>
        <vt:i4>8060977</vt:i4>
      </vt:variant>
      <vt:variant>
        <vt:i4>12</vt:i4>
      </vt:variant>
      <vt:variant>
        <vt:i4>0</vt:i4>
      </vt:variant>
      <vt:variant>
        <vt:i4>5</vt:i4>
      </vt:variant>
      <vt:variant>
        <vt:lpwstr>https://www.riigiteataja.ee/akt/elts</vt:lpwstr>
      </vt:variant>
      <vt:variant>
        <vt:lpwstr>para59</vt:lpwstr>
      </vt:variant>
      <vt:variant>
        <vt:i4>8060977</vt:i4>
      </vt:variant>
      <vt:variant>
        <vt:i4>9</vt:i4>
      </vt:variant>
      <vt:variant>
        <vt:i4>0</vt:i4>
      </vt:variant>
      <vt:variant>
        <vt:i4>5</vt:i4>
      </vt:variant>
      <vt:variant>
        <vt:lpwstr>https://www.riigiteataja.ee/akt/elts</vt:lpwstr>
      </vt:variant>
      <vt:variant>
        <vt:lpwstr>para59</vt:lpwstr>
      </vt:variant>
      <vt:variant>
        <vt:i4>8060977</vt:i4>
      </vt:variant>
      <vt:variant>
        <vt:i4>6</vt:i4>
      </vt:variant>
      <vt:variant>
        <vt:i4>0</vt:i4>
      </vt:variant>
      <vt:variant>
        <vt:i4>5</vt:i4>
      </vt:variant>
      <vt:variant>
        <vt:lpwstr>https://www.riigiteataja.ee/akt/elts</vt:lpwstr>
      </vt:variant>
      <vt:variant>
        <vt:lpwstr>para59</vt:lpwstr>
      </vt:variant>
      <vt:variant>
        <vt:i4>8060977</vt:i4>
      </vt:variant>
      <vt:variant>
        <vt:i4>3</vt:i4>
      </vt:variant>
      <vt:variant>
        <vt:i4>0</vt:i4>
      </vt:variant>
      <vt:variant>
        <vt:i4>5</vt:i4>
      </vt:variant>
      <vt:variant>
        <vt:lpwstr>https://www.riigiteataja.ee/akt/elts</vt:lpwstr>
      </vt:variant>
      <vt:variant>
        <vt:lpwstr>para59</vt:lpwstr>
      </vt:variant>
      <vt:variant>
        <vt:i4>4915246</vt:i4>
      </vt:variant>
      <vt:variant>
        <vt:i4>0</vt:i4>
      </vt:variant>
      <vt:variant>
        <vt:i4>0</vt:i4>
      </vt:variant>
      <vt:variant>
        <vt:i4>5</vt:i4>
      </vt:variant>
      <vt:variant>
        <vt:lpwstr>mailto:Nikon.Vidjajev@kliimaministeerium.ee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ELTSi eelnõu 02.08.docx</dc:title>
  <dc:subject/>
  <dc:creator>Karlis Goldstein</dc:creator>
  <dc:description/>
  <cp:lastModifiedBy>Katariina Kärsten</cp:lastModifiedBy>
  <cp:revision>6</cp:revision>
  <cp:lastPrinted>2024-07-22T10:05:00Z</cp:lastPrinted>
  <dcterms:created xsi:type="dcterms:W3CDTF">2024-09-16T09:10:00Z</dcterms:created>
  <dcterms:modified xsi:type="dcterms:W3CDTF">2024-09-19T09:18:00Z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0x010100E2378E1BADFD31468B2C83DAC10F624F</vt:lpwstr>
  </property>
</Properties>
</file>